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415" w:rsidRPr="00FB6415" w:rsidRDefault="00FB6415" w:rsidP="00E20841">
      <w:pPr>
        <w:pStyle w:val="Nagwek3"/>
        <w:numPr>
          <w:ilvl w:val="0"/>
          <w:numId w:val="0"/>
        </w:numPr>
        <w:spacing w:line="276" w:lineRule="auto"/>
        <w:ind w:left="-142"/>
        <w:jc w:val="both"/>
        <w:rPr>
          <w:rFonts w:ascii="Times New Roman" w:hAnsi="Times New Roman"/>
          <w:b w:val="0"/>
          <w:color w:val="auto"/>
          <w:sz w:val="22"/>
          <w:szCs w:val="22"/>
        </w:rPr>
      </w:pPr>
      <w:r w:rsidRPr="00FB6415">
        <w:rPr>
          <w:rFonts w:ascii="Times New Roman" w:hAnsi="Times New Roman"/>
          <w:sz w:val="22"/>
          <w:szCs w:val="22"/>
        </w:rPr>
        <w:t>UMOWA Nr KPOD.07.08-IP.10-0167/24/KPO/683/2025/19 o objęcie wsparciem ze środków planu rozwojowego Przedsięwzięcia „Zwiększenie dostępności i jakości świadczeń opieki zdrowotnej poprzez zwiększenie ilości świadczeń w Zakładzie Opiekuńczo-Leczniczym i Zakładzie Rehabilitacji Leczniczej, etap III i IV restrukturyzacji SP ZOZ w Mońkach” realizowanego w ramach Krajowego Planu Odbudowy i Zwiększania Odporności: Komponent D „Efektywność, dostępność i jakość systemu ochrony zdrowia” Inwestycja D4.1.1 „Rozwój opieki długoterminowej poprzez modernizację infrastruktury podmiotów leczniczych na poziomie powiatowym”</w:t>
      </w:r>
    </w:p>
    <w:p w:rsidR="00FB6415" w:rsidRDefault="00FB6415" w:rsidP="00571887">
      <w:pPr>
        <w:pStyle w:val="Nagwek3"/>
        <w:numPr>
          <w:ilvl w:val="0"/>
          <w:numId w:val="0"/>
        </w:numPr>
        <w:spacing w:line="276" w:lineRule="auto"/>
        <w:ind w:left="-426"/>
        <w:rPr>
          <w:rFonts w:ascii="Times New Roman" w:hAnsi="Times New Roman"/>
          <w:b w:val="0"/>
          <w:color w:val="auto"/>
          <w:sz w:val="22"/>
          <w:szCs w:val="22"/>
        </w:rPr>
      </w:pPr>
    </w:p>
    <w:p w:rsidR="00024C1B" w:rsidRPr="0034446B" w:rsidRDefault="00C128FA" w:rsidP="00571887">
      <w:pPr>
        <w:keepNext/>
        <w:spacing w:line="276" w:lineRule="auto"/>
        <w:ind w:left="-426"/>
        <w:jc w:val="right"/>
        <w:outlineLvl w:val="3"/>
        <w:rPr>
          <w:i/>
          <w:sz w:val="22"/>
          <w:szCs w:val="22"/>
        </w:rPr>
      </w:pPr>
      <w:r w:rsidRPr="00276150">
        <w:rPr>
          <w:sz w:val="22"/>
          <w:szCs w:val="22"/>
        </w:rPr>
        <w:tab/>
      </w:r>
      <w:r w:rsidRPr="00276150">
        <w:rPr>
          <w:sz w:val="22"/>
          <w:szCs w:val="22"/>
        </w:rPr>
        <w:tab/>
      </w:r>
      <w:r w:rsidRPr="00276150">
        <w:rPr>
          <w:sz w:val="22"/>
          <w:szCs w:val="22"/>
        </w:rPr>
        <w:tab/>
      </w:r>
      <w:r w:rsidR="00024C1B" w:rsidRPr="009B1AA9">
        <w:rPr>
          <w:i/>
          <w:sz w:val="22"/>
          <w:szCs w:val="22"/>
        </w:rPr>
        <w:t xml:space="preserve">Załącznik </w:t>
      </w:r>
      <w:r w:rsidR="00024C1B" w:rsidRPr="00E37B27">
        <w:rPr>
          <w:i/>
          <w:sz w:val="22"/>
          <w:szCs w:val="22"/>
        </w:rPr>
        <w:t xml:space="preserve">nr </w:t>
      </w:r>
      <w:bookmarkStart w:id="0" w:name="_DV_C939"/>
      <w:bookmarkEnd w:id="0"/>
      <w:r w:rsidR="00E37B27" w:rsidRPr="00E37B27">
        <w:rPr>
          <w:i/>
          <w:sz w:val="22"/>
          <w:szCs w:val="22"/>
        </w:rPr>
        <w:t xml:space="preserve">7 </w:t>
      </w:r>
      <w:r w:rsidR="00024C1B" w:rsidRPr="00E37B27">
        <w:rPr>
          <w:i/>
          <w:sz w:val="22"/>
          <w:szCs w:val="22"/>
        </w:rPr>
        <w:t>do</w:t>
      </w:r>
      <w:r w:rsidR="00024C1B">
        <w:rPr>
          <w:i/>
          <w:sz w:val="22"/>
          <w:szCs w:val="22"/>
        </w:rPr>
        <w:t xml:space="preserve"> SWZ</w:t>
      </w:r>
    </w:p>
    <w:p w:rsidR="00024C1B" w:rsidRPr="00464D62" w:rsidRDefault="00024C1B" w:rsidP="00571887">
      <w:pPr>
        <w:pStyle w:val="Nagwek5"/>
        <w:numPr>
          <w:ilvl w:val="0"/>
          <w:numId w:val="0"/>
        </w:numPr>
        <w:spacing w:line="276" w:lineRule="auto"/>
        <w:ind w:left="-426"/>
        <w:jc w:val="left"/>
        <w:rPr>
          <w:rFonts w:ascii="Times New Roman" w:hAnsi="Times New Roman"/>
          <w:sz w:val="22"/>
          <w:szCs w:val="22"/>
        </w:rPr>
      </w:pPr>
      <w:r w:rsidRPr="008631D8">
        <w:rPr>
          <w:rFonts w:ascii="Times New Roman" w:hAnsi="Times New Roman"/>
          <w:sz w:val="22"/>
          <w:szCs w:val="22"/>
        </w:rPr>
        <w:t>Znak sprawy: ZP</w:t>
      </w:r>
      <w:r w:rsidR="00E37B27" w:rsidRPr="00E37B27">
        <w:rPr>
          <w:rFonts w:ascii="Times New Roman" w:hAnsi="Times New Roman"/>
          <w:sz w:val="22"/>
          <w:szCs w:val="22"/>
        </w:rPr>
        <w:t>-</w:t>
      </w:r>
      <w:r w:rsidR="005C4FA8">
        <w:rPr>
          <w:rFonts w:ascii="Times New Roman" w:hAnsi="Times New Roman"/>
          <w:sz w:val="22"/>
          <w:szCs w:val="22"/>
        </w:rPr>
        <w:t>3</w:t>
      </w:r>
      <w:r w:rsidR="00E37B27" w:rsidRPr="00E37B27">
        <w:rPr>
          <w:rFonts w:ascii="Times New Roman" w:hAnsi="Times New Roman"/>
          <w:sz w:val="22"/>
          <w:szCs w:val="22"/>
        </w:rPr>
        <w:t>/</w:t>
      </w:r>
      <w:r w:rsidR="00683645">
        <w:rPr>
          <w:rFonts w:ascii="Times New Roman" w:hAnsi="Times New Roman"/>
          <w:sz w:val="22"/>
          <w:szCs w:val="22"/>
        </w:rPr>
        <w:t>2026</w:t>
      </w:r>
    </w:p>
    <w:p w:rsidR="00024C1B" w:rsidRPr="00386CBD" w:rsidRDefault="00024C1B" w:rsidP="00571887">
      <w:pPr>
        <w:pStyle w:val="Bezodstpw"/>
        <w:spacing w:line="276" w:lineRule="auto"/>
        <w:ind w:left="-426"/>
        <w:jc w:val="center"/>
        <w:rPr>
          <w:rFonts w:ascii="Times New Roman" w:hAnsi="Times New Roman"/>
        </w:rPr>
      </w:pPr>
      <w:r w:rsidRPr="00386CBD">
        <w:rPr>
          <w:rFonts w:ascii="Times New Roman" w:hAnsi="Times New Roman"/>
          <w:b/>
          <w:bCs/>
        </w:rPr>
        <w:t>Wzór Umowy</w:t>
      </w:r>
    </w:p>
    <w:p w:rsidR="00024C1B" w:rsidRPr="00386CBD" w:rsidRDefault="00024C1B" w:rsidP="00571887">
      <w:pPr>
        <w:pStyle w:val="Bezodstpw"/>
        <w:spacing w:line="276" w:lineRule="auto"/>
        <w:ind w:left="-426"/>
        <w:rPr>
          <w:rFonts w:ascii="Times New Roman" w:hAnsi="Times New Roman"/>
        </w:rPr>
      </w:pPr>
    </w:p>
    <w:p w:rsidR="00024C1B" w:rsidRPr="00386CBD" w:rsidRDefault="00024C1B" w:rsidP="00571887">
      <w:pPr>
        <w:pStyle w:val="Bezodstpw"/>
        <w:spacing w:line="276" w:lineRule="auto"/>
        <w:ind w:left="-426"/>
        <w:rPr>
          <w:rFonts w:ascii="Times New Roman" w:hAnsi="Times New Roman"/>
        </w:rPr>
      </w:pPr>
      <w:r w:rsidRPr="00386CBD">
        <w:rPr>
          <w:rFonts w:ascii="Times New Roman" w:hAnsi="Times New Roman"/>
        </w:rPr>
        <w:t>zawa</w:t>
      </w:r>
      <w:r w:rsidR="00683645">
        <w:rPr>
          <w:rFonts w:ascii="Times New Roman" w:hAnsi="Times New Roman"/>
        </w:rPr>
        <w:t>rta w dniu …………………………………... 2026</w:t>
      </w:r>
      <w:r w:rsidRPr="00386CBD">
        <w:rPr>
          <w:rFonts w:ascii="Times New Roman" w:hAnsi="Times New Roman"/>
        </w:rPr>
        <w:t xml:space="preserve"> r. w Mońkach, pomiędzy: </w:t>
      </w:r>
    </w:p>
    <w:p w:rsidR="00024C1B" w:rsidRPr="00A87B48" w:rsidRDefault="00024C1B" w:rsidP="00571887">
      <w:pPr>
        <w:pStyle w:val="Bezodstpw"/>
        <w:spacing w:line="276" w:lineRule="auto"/>
        <w:ind w:left="-426"/>
        <w:rPr>
          <w:rFonts w:ascii="Times New Roman" w:hAnsi="Times New Roman"/>
        </w:rPr>
      </w:pPr>
    </w:p>
    <w:p w:rsidR="00024C1B" w:rsidRPr="00A87B48" w:rsidRDefault="00024C1B" w:rsidP="00571887">
      <w:pPr>
        <w:pStyle w:val="Tekstpodstawowy"/>
        <w:tabs>
          <w:tab w:val="left" w:pos="284"/>
        </w:tabs>
        <w:spacing w:line="276" w:lineRule="auto"/>
        <w:ind w:left="-426"/>
        <w:jc w:val="both"/>
        <w:rPr>
          <w:b w:val="0"/>
          <w:sz w:val="22"/>
          <w:szCs w:val="22"/>
        </w:rPr>
      </w:pPr>
      <w:r w:rsidRPr="00A87B48">
        <w:rPr>
          <w:b w:val="0"/>
          <w:sz w:val="22"/>
          <w:szCs w:val="22"/>
        </w:rPr>
        <w:t xml:space="preserve">Samodzielnym Publicznym Zakładem Opieki Zdrowotnej w Mońkach, Al. Niepodległości 9, </w:t>
      </w:r>
      <w:r w:rsidRPr="00A87B48">
        <w:rPr>
          <w:b w:val="0"/>
          <w:sz w:val="22"/>
          <w:szCs w:val="22"/>
        </w:rPr>
        <w:br/>
        <w:t>19-100 Mońki, NIP 546-11-93-353, REGON 050652956, KRS 0000112038, zwanym w treści umowy „Zamawiającym”, reprezentowanym przez:</w:t>
      </w:r>
      <w:r w:rsidRPr="00A87B48">
        <w:rPr>
          <w:b w:val="0"/>
          <w:i/>
          <w:sz w:val="22"/>
          <w:szCs w:val="22"/>
        </w:rPr>
        <w:t xml:space="preserve">   </w:t>
      </w:r>
      <w:r w:rsidRPr="00A87B48">
        <w:rPr>
          <w:i/>
          <w:sz w:val="22"/>
          <w:szCs w:val="22"/>
        </w:rPr>
        <w:t>Sebastiana Wysockiego - Dyrektora</w:t>
      </w:r>
    </w:p>
    <w:p w:rsidR="00024C1B" w:rsidRPr="00A87B48" w:rsidRDefault="00024C1B" w:rsidP="00571887">
      <w:pPr>
        <w:tabs>
          <w:tab w:val="left" w:pos="284"/>
        </w:tabs>
        <w:spacing w:line="276" w:lineRule="auto"/>
        <w:ind w:left="-426"/>
        <w:rPr>
          <w:sz w:val="22"/>
          <w:szCs w:val="22"/>
        </w:rPr>
      </w:pPr>
    </w:p>
    <w:p w:rsidR="00024C1B" w:rsidRPr="00A87B48" w:rsidRDefault="00024C1B" w:rsidP="00571887">
      <w:pPr>
        <w:tabs>
          <w:tab w:val="left" w:pos="284"/>
        </w:tabs>
        <w:spacing w:line="276" w:lineRule="auto"/>
        <w:ind w:left="-426"/>
        <w:rPr>
          <w:sz w:val="22"/>
          <w:szCs w:val="22"/>
        </w:rPr>
      </w:pPr>
      <w:r w:rsidRPr="00A87B48">
        <w:rPr>
          <w:sz w:val="22"/>
          <w:szCs w:val="22"/>
        </w:rPr>
        <w:t>a</w:t>
      </w:r>
    </w:p>
    <w:p w:rsidR="00024C1B" w:rsidRPr="00A87B48" w:rsidRDefault="00024C1B" w:rsidP="00571887">
      <w:pPr>
        <w:pStyle w:val="Default"/>
        <w:spacing w:line="276" w:lineRule="auto"/>
        <w:ind w:left="-426"/>
        <w:jc w:val="both"/>
        <w:rPr>
          <w:i/>
          <w:sz w:val="22"/>
          <w:szCs w:val="22"/>
        </w:rPr>
      </w:pPr>
      <w:r w:rsidRPr="00A87B48">
        <w:rPr>
          <w:i/>
          <w:sz w:val="22"/>
          <w:szCs w:val="22"/>
        </w:rPr>
        <w:t>..........</w:t>
      </w:r>
      <w:r>
        <w:rPr>
          <w:i/>
          <w:sz w:val="22"/>
          <w:szCs w:val="22"/>
        </w:rPr>
        <w:t>.............................</w:t>
      </w:r>
      <w:r w:rsidRPr="00A87B48">
        <w:rPr>
          <w:i/>
          <w:sz w:val="22"/>
          <w:szCs w:val="22"/>
        </w:rPr>
        <w:t>....................</w:t>
      </w:r>
      <w:r>
        <w:rPr>
          <w:sz w:val="22"/>
          <w:szCs w:val="22"/>
        </w:rPr>
        <w:t xml:space="preserve">, </w:t>
      </w:r>
      <w:r w:rsidRPr="00A87B48">
        <w:rPr>
          <w:sz w:val="22"/>
          <w:szCs w:val="22"/>
        </w:rPr>
        <w:t>NIP ......</w:t>
      </w:r>
      <w:r>
        <w:rPr>
          <w:sz w:val="22"/>
          <w:szCs w:val="22"/>
        </w:rPr>
        <w:t xml:space="preserve">................., </w:t>
      </w:r>
      <w:r w:rsidRPr="00A87B48">
        <w:rPr>
          <w:sz w:val="22"/>
          <w:szCs w:val="22"/>
        </w:rPr>
        <w:t>REGON .</w:t>
      </w:r>
      <w:r>
        <w:rPr>
          <w:sz w:val="22"/>
          <w:szCs w:val="22"/>
        </w:rPr>
        <w:t xml:space="preserve">...................., </w:t>
      </w:r>
      <w:r w:rsidRPr="00A87B48">
        <w:rPr>
          <w:sz w:val="22"/>
          <w:szCs w:val="22"/>
        </w:rPr>
        <w:t xml:space="preserve">KRS ........................., zwanym w treści umowy „Wykonawcą”, reprezentowanym przez: </w:t>
      </w:r>
      <w:r w:rsidRPr="00A87B48">
        <w:rPr>
          <w:i/>
          <w:sz w:val="22"/>
          <w:szCs w:val="22"/>
        </w:rPr>
        <w:t>.......................................</w:t>
      </w:r>
    </w:p>
    <w:p w:rsidR="00024C1B" w:rsidRPr="00A87B48" w:rsidRDefault="00024C1B" w:rsidP="00571887">
      <w:pPr>
        <w:pStyle w:val="Bezodstpw"/>
        <w:spacing w:line="276" w:lineRule="auto"/>
        <w:ind w:left="-426"/>
        <w:rPr>
          <w:rFonts w:ascii="Times New Roman" w:hAnsi="Times New Roman"/>
        </w:rPr>
      </w:pPr>
    </w:p>
    <w:p w:rsidR="00024C1B" w:rsidRPr="00A87B48" w:rsidRDefault="00024C1B" w:rsidP="00571887">
      <w:pPr>
        <w:pStyle w:val="Bezodstpw"/>
        <w:spacing w:line="276" w:lineRule="auto"/>
        <w:ind w:left="-426"/>
        <w:rPr>
          <w:rFonts w:ascii="Times New Roman" w:hAnsi="Times New Roman"/>
        </w:rPr>
      </w:pPr>
      <w:r w:rsidRPr="00A87B48">
        <w:rPr>
          <w:rFonts w:ascii="Times New Roman" w:hAnsi="Times New Roman"/>
        </w:rPr>
        <w:t>łącznie zwani dalej „</w:t>
      </w:r>
      <w:r w:rsidRPr="00A87B48">
        <w:rPr>
          <w:rFonts w:ascii="Times New Roman" w:hAnsi="Times New Roman"/>
          <w:bCs/>
        </w:rPr>
        <w:t>Stronami</w:t>
      </w:r>
      <w:r w:rsidRPr="00A87B48">
        <w:rPr>
          <w:rFonts w:ascii="Times New Roman" w:hAnsi="Times New Roman"/>
        </w:rPr>
        <w:t>,” a każdy z nich z osobna „</w:t>
      </w:r>
      <w:r w:rsidRPr="00A87B48">
        <w:rPr>
          <w:rFonts w:ascii="Times New Roman" w:hAnsi="Times New Roman"/>
          <w:bCs/>
        </w:rPr>
        <w:t>Stroną</w:t>
      </w:r>
      <w:r w:rsidRPr="00A87B48">
        <w:rPr>
          <w:rFonts w:ascii="Times New Roman" w:hAnsi="Times New Roman"/>
        </w:rPr>
        <w:t xml:space="preserve">.” </w:t>
      </w:r>
    </w:p>
    <w:p w:rsidR="00024C1B" w:rsidRPr="00386CBD" w:rsidRDefault="00024C1B" w:rsidP="00571887">
      <w:pPr>
        <w:pStyle w:val="Bezodstpw"/>
        <w:spacing w:line="276" w:lineRule="auto"/>
        <w:ind w:left="-426"/>
        <w:rPr>
          <w:rFonts w:ascii="Times New Roman" w:hAnsi="Times New Roman"/>
        </w:rPr>
      </w:pPr>
    </w:p>
    <w:p w:rsidR="00024C1B" w:rsidRPr="00386CBD" w:rsidRDefault="00024C1B" w:rsidP="00571887">
      <w:pPr>
        <w:pStyle w:val="Tekstpodstawowy"/>
        <w:spacing w:line="276" w:lineRule="auto"/>
        <w:ind w:left="-426"/>
        <w:jc w:val="both"/>
        <w:rPr>
          <w:b w:val="0"/>
          <w:sz w:val="22"/>
          <w:szCs w:val="22"/>
        </w:rPr>
      </w:pPr>
      <w:r w:rsidRPr="00386CBD">
        <w:rPr>
          <w:sz w:val="22"/>
          <w:szCs w:val="22"/>
        </w:rPr>
        <w:t>Dofinansowanie w ramach Krajowego Planu Odbudowy i Zwiększania Odporności:</w:t>
      </w:r>
    </w:p>
    <w:p w:rsidR="00024C1B" w:rsidRDefault="00024C1B" w:rsidP="00571887">
      <w:pPr>
        <w:pStyle w:val="Tekstpodstawowy"/>
        <w:spacing w:line="276" w:lineRule="auto"/>
        <w:ind w:left="-426"/>
        <w:jc w:val="both"/>
        <w:rPr>
          <w:sz w:val="22"/>
          <w:szCs w:val="22"/>
        </w:rPr>
      </w:pPr>
      <w:r w:rsidRPr="00386CBD">
        <w:rPr>
          <w:sz w:val="22"/>
          <w:szCs w:val="22"/>
        </w:rPr>
        <w:t>Komponent D „Efektywność, dostępność i jakość systemu ochrony zdrowia”</w:t>
      </w:r>
      <w:r>
        <w:rPr>
          <w:b w:val="0"/>
          <w:sz w:val="22"/>
          <w:szCs w:val="22"/>
        </w:rPr>
        <w:t xml:space="preserve"> </w:t>
      </w:r>
      <w:r w:rsidRPr="00386CBD">
        <w:rPr>
          <w:sz w:val="22"/>
          <w:szCs w:val="22"/>
        </w:rPr>
        <w:t>Inwestycja D4.1.1 „Rozwój opieki długoterminowej poprzez modernizację infrastruktury podmiotów leczniczych na poziomie powiatowym”</w:t>
      </w:r>
    </w:p>
    <w:p w:rsidR="00024C1B" w:rsidRDefault="00024C1B" w:rsidP="00571887">
      <w:pPr>
        <w:pStyle w:val="Tekstpodstawowy"/>
        <w:spacing w:line="276" w:lineRule="auto"/>
        <w:ind w:left="-426"/>
        <w:jc w:val="both"/>
        <w:rPr>
          <w:sz w:val="22"/>
          <w:szCs w:val="22"/>
        </w:rPr>
      </w:pPr>
    </w:p>
    <w:p w:rsidR="00024C1B" w:rsidRPr="00B05ED2" w:rsidRDefault="00024C1B" w:rsidP="00571887">
      <w:pPr>
        <w:spacing w:line="276" w:lineRule="auto"/>
        <w:ind w:left="-426" w:right="23"/>
        <w:jc w:val="both"/>
        <w:rPr>
          <w:b/>
          <w:bCs/>
          <w:sz w:val="22"/>
          <w:szCs w:val="22"/>
        </w:rPr>
      </w:pPr>
      <w:r w:rsidRPr="00B05ED2">
        <w:rPr>
          <w:sz w:val="22"/>
          <w:szCs w:val="22"/>
        </w:rPr>
        <w:t>W wyniku dokonania przez Zamawiającego wyboru oferty Wykonawcy z dnia ………………………. w postępowaniu o udzielenie zamówienia publicznego, przeprowadzon</w:t>
      </w:r>
      <w:r w:rsidR="00716C86">
        <w:rPr>
          <w:sz w:val="22"/>
          <w:szCs w:val="22"/>
        </w:rPr>
        <w:t xml:space="preserve">ego w </w:t>
      </w:r>
      <w:r w:rsidR="00716C86">
        <w:rPr>
          <w:bCs/>
          <w:sz w:val="22"/>
          <w:szCs w:val="22"/>
        </w:rPr>
        <w:t>trybie podstawowym,</w:t>
      </w:r>
      <w:r w:rsidR="00716C86" w:rsidRPr="004D65C9">
        <w:rPr>
          <w:bCs/>
          <w:sz w:val="22"/>
          <w:szCs w:val="22"/>
        </w:rPr>
        <w:t xml:space="preserve"> zgodnie z art. 275 </w:t>
      </w:r>
      <w:r w:rsidR="00716C86" w:rsidRPr="003B6DB6">
        <w:rPr>
          <w:bCs/>
          <w:sz w:val="22"/>
          <w:szCs w:val="22"/>
        </w:rPr>
        <w:t xml:space="preserve">pkt </w:t>
      </w:r>
      <w:r w:rsidR="00716C86">
        <w:rPr>
          <w:bCs/>
          <w:sz w:val="22"/>
          <w:szCs w:val="22"/>
        </w:rPr>
        <w:t>1</w:t>
      </w:r>
      <w:r w:rsidR="00716C86" w:rsidRPr="003B6DB6">
        <w:rPr>
          <w:bCs/>
          <w:sz w:val="22"/>
          <w:szCs w:val="22"/>
        </w:rPr>
        <w:t xml:space="preserve"> ustawy z dnia 11 września 2019 r. Prawo zamówień publicznych (</w:t>
      </w:r>
      <w:r w:rsidR="00716C86" w:rsidRPr="007827A5">
        <w:rPr>
          <w:sz w:val="22"/>
          <w:szCs w:val="22"/>
        </w:rPr>
        <w:t>t.j. Dz. U. z 2024 r. poz. 1320</w:t>
      </w:r>
      <w:r w:rsidR="00716C86">
        <w:rPr>
          <w:sz w:val="22"/>
          <w:szCs w:val="22"/>
        </w:rPr>
        <w:t xml:space="preserve"> ze zm.</w:t>
      </w:r>
      <w:r w:rsidR="00716C86" w:rsidRPr="003B6DB6">
        <w:rPr>
          <w:bCs/>
          <w:sz w:val="22"/>
          <w:szCs w:val="22"/>
        </w:rPr>
        <w:t xml:space="preserve">) </w:t>
      </w:r>
      <w:r w:rsidRPr="00B05ED2">
        <w:rPr>
          <w:b/>
          <w:sz w:val="22"/>
          <w:szCs w:val="22"/>
        </w:rPr>
        <w:t>-</w:t>
      </w:r>
      <w:r>
        <w:rPr>
          <w:sz w:val="22"/>
          <w:szCs w:val="22"/>
        </w:rPr>
        <w:t xml:space="preserve"> </w:t>
      </w:r>
      <w:r w:rsidRPr="00B05ED2">
        <w:rPr>
          <w:sz w:val="22"/>
          <w:szCs w:val="22"/>
        </w:rPr>
        <w:t xml:space="preserve">dalej: „ustawa </w:t>
      </w:r>
      <w:proofErr w:type="spellStart"/>
      <w:r w:rsidRPr="00B05ED2">
        <w:rPr>
          <w:sz w:val="22"/>
          <w:szCs w:val="22"/>
        </w:rPr>
        <w:t>Pzp</w:t>
      </w:r>
      <w:proofErr w:type="spellEnd"/>
      <w:r w:rsidRPr="00B05ED2">
        <w:rPr>
          <w:sz w:val="22"/>
          <w:szCs w:val="22"/>
        </w:rPr>
        <w:t>”</w:t>
      </w:r>
      <w:r w:rsidRPr="00B05ED2">
        <w:rPr>
          <w:bCs/>
          <w:sz w:val="22"/>
          <w:szCs w:val="22"/>
        </w:rPr>
        <w:t>,</w:t>
      </w:r>
      <w:r w:rsidRPr="00B05ED2">
        <w:rPr>
          <w:b/>
          <w:bCs/>
          <w:sz w:val="22"/>
          <w:szCs w:val="22"/>
        </w:rPr>
        <w:t xml:space="preserve"> </w:t>
      </w:r>
      <w:r w:rsidRPr="00B05ED2">
        <w:rPr>
          <w:sz w:val="22"/>
          <w:szCs w:val="22"/>
        </w:rPr>
        <w:t>Strony zawarły umowę o następującej treści:</w:t>
      </w:r>
    </w:p>
    <w:p w:rsidR="00C128FA" w:rsidRDefault="00C128FA" w:rsidP="00571887">
      <w:pPr>
        <w:spacing w:line="276" w:lineRule="auto"/>
        <w:ind w:left="-426"/>
        <w:jc w:val="right"/>
        <w:rPr>
          <w:sz w:val="22"/>
          <w:szCs w:val="22"/>
          <w:lang w:eastAsia="ar-SA"/>
        </w:rPr>
      </w:pPr>
    </w:p>
    <w:p w:rsidR="00C128FA" w:rsidRPr="006A584D" w:rsidRDefault="00C128FA" w:rsidP="00571887">
      <w:pPr>
        <w:spacing w:line="276" w:lineRule="auto"/>
        <w:ind w:left="-426"/>
        <w:rPr>
          <w:sz w:val="22"/>
          <w:szCs w:val="22"/>
          <w:lang w:eastAsia="ar-SA"/>
        </w:rPr>
      </w:pPr>
    </w:p>
    <w:p w:rsidR="00024C1B" w:rsidRPr="007241A0" w:rsidRDefault="00024C1B" w:rsidP="00571887">
      <w:pPr>
        <w:spacing w:line="276" w:lineRule="auto"/>
        <w:ind w:left="-426"/>
        <w:jc w:val="center"/>
        <w:rPr>
          <w:rFonts w:cs="Arial"/>
          <w:bCs/>
          <w:iCs/>
        </w:rPr>
      </w:pPr>
      <w:r w:rsidRPr="007241A0">
        <w:rPr>
          <w:rFonts w:cs="Arial"/>
          <w:b/>
          <w:bCs/>
          <w:iCs/>
        </w:rPr>
        <w:t>§ 1</w:t>
      </w:r>
    </w:p>
    <w:p w:rsidR="002D4C33" w:rsidRPr="00D81B9A" w:rsidRDefault="00024C1B" w:rsidP="009A77F1">
      <w:pPr>
        <w:numPr>
          <w:ilvl w:val="0"/>
          <w:numId w:val="14"/>
        </w:numPr>
        <w:suppressAutoHyphens/>
        <w:spacing w:line="276" w:lineRule="auto"/>
        <w:ind w:left="-426" w:firstLine="0"/>
        <w:jc w:val="both"/>
        <w:rPr>
          <w:b/>
          <w:bCs/>
          <w:sz w:val="22"/>
          <w:szCs w:val="22"/>
        </w:rPr>
      </w:pPr>
      <w:r w:rsidRPr="009A77F1">
        <w:rPr>
          <w:rFonts w:cs="Arial"/>
          <w:sz w:val="22"/>
          <w:szCs w:val="22"/>
        </w:rPr>
        <w:t>Przedmiotem niniejszej umowy jest usługa organizacji szkole</w:t>
      </w:r>
      <w:r w:rsidR="002D4C33" w:rsidRPr="009A77F1">
        <w:rPr>
          <w:rFonts w:cs="Arial"/>
          <w:sz w:val="22"/>
          <w:szCs w:val="22"/>
        </w:rPr>
        <w:t>nia</w:t>
      </w:r>
      <w:r w:rsidRPr="009A77F1">
        <w:rPr>
          <w:rFonts w:cs="Arial"/>
          <w:sz w:val="22"/>
          <w:szCs w:val="22"/>
        </w:rPr>
        <w:t xml:space="preserve"> </w:t>
      </w:r>
      <w:r w:rsidR="009A77F1" w:rsidRPr="00E20841">
        <w:rPr>
          <w:b/>
          <w:sz w:val="22"/>
          <w:szCs w:val="22"/>
        </w:rPr>
        <w:t xml:space="preserve">dla </w:t>
      </w:r>
      <w:r w:rsidR="00683645">
        <w:rPr>
          <w:b/>
          <w:sz w:val="22"/>
          <w:szCs w:val="22"/>
        </w:rPr>
        <w:t>pracowników SP ZOZ w Mońkach</w:t>
      </w:r>
      <w:r w:rsidR="00E20841" w:rsidRPr="00E20841">
        <w:rPr>
          <w:b/>
          <w:color w:val="0A0A0A"/>
          <w:sz w:val="22"/>
          <w:szCs w:val="22"/>
          <w:shd w:val="clear" w:color="auto" w:fill="FFFFFF"/>
        </w:rPr>
        <w:t>,</w:t>
      </w:r>
      <w:r w:rsidR="009A77F1" w:rsidRPr="009A77F1">
        <w:rPr>
          <w:b/>
          <w:color w:val="0A0A0A"/>
          <w:sz w:val="22"/>
          <w:szCs w:val="22"/>
          <w:shd w:val="clear" w:color="auto" w:fill="FFFFFF"/>
        </w:rPr>
        <w:t xml:space="preserve"> </w:t>
      </w:r>
      <w:r w:rsidR="002D4C33" w:rsidRPr="009A77F1">
        <w:rPr>
          <w:b/>
          <w:sz w:val="22"/>
          <w:szCs w:val="22"/>
        </w:rPr>
        <w:t>w ramach przedsięwzięcia pt.: „Zwiększenie dostępności i jakości świadczeń opieki zdrowotnej poprzez zwiększenie ilości świadczeń w Zakładzie Opiekuńczo-Leczniczym i Zakładzie Rehabilitacji Leczniczej,</w:t>
      </w:r>
      <w:r w:rsidR="002D4C33" w:rsidRPr="009A77F1">
        <w:rPr>
          <w:b/>
          <w:bCs/>
          <w:sz w:val="22"/>
          <w:szCs w:val="22"/>
        </w:rPr>
        <w:t xml:space="preserve"> </w:t>
      </w:r>
      <w:r w:rsidR="002D4C33" w:rsidRPr="009A77F1">
        <w:rPr>
          <w:b/>
          <w:sz w:val="22"/>
          <w:szCs w:val="22"/>
        </w:rPr>
        <w:t>etap III i IV restrukturyzacji SP ZOZ w Mońkach”</w:t>
      </w:r>
      <w:bookmarkStart w:id="1" w:name="_Hlk98492789"/>
      <w:r w:rsidR="00683645">
        <w:rPr>
          <w:b/>
          <w:sz w:val="22"/>
          <w:szCs w:val="22"/>
        </w:rPr>
        <w:t xml:space="preserve">, </w:t>
      </w:r>
      <w:r w:rsidR="006A2842" w:rsidRPr="006A2842">
        <w:rPr>
          <w:b/>
          <w:sz w:val="22"/>
          <w:szCs w:val="22"/>
        </w:rPr>
        <w:t>"Usługa realizowana w ramach zadania 4 szkolenia i edukacja",</w:t>
      </w:r>
      <w:r w:rsidR="00683645">
        <w:rPr>
          <w:b/>
          <w:sz w:val="22"/>
          <w:szCs w:val="22"/>
        </w:rPr>
        <w:t>w zakresie Pakietu .............................................</w:t>
      </w:r>
      <w:r w:rsidRPr="009A77F1">
        <w:rPr>
          <w:rFonts w:cs="Arial"/>
          <w:sz w:val="22"/>
          <w:szCs w:val="22"/>
        </w:rPr>
        <w:t xml:space="preserve">, zgodnie z Załącznikiem nr 1 do umowy – Formularz </w:t>
      </w:r>
      <w:r w:rsidR="002D4C33" w:rsidRPr="009A77F1">
        <w:rPr>
          <w:rFonts w:cs="Arial"/>
          <w:sz w:val="22"/>
          <w:szCs w:val="22"/>
        </w:rPr>
        <w:t xml:space="preserve">ofertowy </w:t>
      </w:r>
      <w:r w:rsidR="002D4C33" w:rsidRPr="009A77F1">
        <w:rPr>
          <w:sz w:val="22"/>
          <w:szCs w:val="22"/>
        </w:rPr>
        <w:t>sporządzonym w dniu …………………………… roku, stanowiącym integralną część niniejszej umowy</w:t>
      </w:r>
      <w:r w:rsidR="00CA7188" w:rsidRPr="009A77F1">
        <w:rPr>
          <w:sz w:val="22"/>
          <w:szCs w:val="22"/>
        </w:rPr>
        <w:t xml:space="preserve"> oraz postanowieniami niniejszej umowy</w:t>
      </w:r>
      <w:r w:rsidR="002D4C33" w:rsidRPr="009A77F1">
        <w:rPr>
          <w:sz w:val="22"/>
          <w:szCs w:val="22"/>
        </w:rPr>
        <w:t>.</w:t>
      </w:r>
    </w:p>
    <w:p w:rsidR="00D81B9A" w:rsidRDefault="00D81B9A" w:rsidP="00D81B9A">
      <w:pPr>
        <w:suppressAutoHyphens/>
        <w:spacing w:line="276" w:lineRule="auto"/>
        <w:ind w:left="-426"/>
        <w:jc w:val="both"/>
        <w:rPr>
          <w:b/>
          <w:bCs/>
          <w:sz w:val="22"/>
          <w:szCs w:val="22"/>
        </w:rPr>
      </w:pPr>
    </w:p>
    <w:p w:rsidR="00683645" w:rsidRPr="00012422" w:rsidRDefault="00683645" w:rsidP="00683645">
      <w:pPr>
        <w:rPr>
          <w:b/>
          <w:sz w:val="22"/>
          <w:szCs w:val="22"/>
        </w:rPr>
      </w:pPr>
      <w:r>
        <w:rPr>
          <w:b/>
          <w:sz w:val="22"/>
          <w:szCs w:val="22"/>
        </w:rPr>
        <w:t>1.1</w:t>
      </w:r>
      <w:r w:rsidRPr="00012422">
        <w:rPr>
          <w:b/>
          <w:sz w:val="22"/>
          <w:szCs w:val="22"/>
        </w:rPr>
        <w:t>.  Pakiet 1 - Szkolenie</w:t>
      </w:r>
      <w:r w:rsidRPr="00012422">
        <w:rPr>
          <w:sz w:val="22"/>
          <w:szCs w:val="22"/>
        </w:rPr>
        <w:t xml:space="preserve"> </w:t>
      </w:r>
      <w:r w:rsidRPr="00012422">
        <w:rPr>
          <w:b/>
          <w:sz w:val="22"/>
          <w:szCs w:val="22"/>
        </w:rPr>
        <w:t>farmaceutów z zakresu leczenia dojelitowego i pozajelitowe</w:t>
      </w:r>
      <w:r w:rsidRPr="00CA7082">
        <w:rPr>
          <w:b/>
          <w:sz w:val="22"/>
          <w:szCs w:val="22"/>
        </w:rPr>
        <w:t>go</w:t>
      </w:r>
      <w:r w:rsidR="00CA7082" w:rsidRPr="00CA7082">
        <w:rPr>
          <w:b/>
          <w:sz w:val="22"/>
          <w:szCs w:val="22"/>
        </w:rPr>
        <w:t xml:space="preserve"> dla pacjentów opieki długoterminowej</w:t>
      </w:r>
      <w:r w:rsidRPr="00CA7082">
        <w:rPr>
          <w:b/>
          <w:sz w:val="22"/>
          <w:szCs w:val="22"/>
        </w:rPr>
        <w:t xml:space="preserve">, </w:t>
      </w:r>
      <w:r w:rsidRPr="00012422">
        <w:rPr>
          <w:b/>
          <w:sz w:val="22"/>
          <w:szCs w:val="22"/>
        </w:rPr>
        <w:t>warunki organizacji szkolenia:</w:t>
      </w:r>
    </w:p>
    <w:p w:rsidR="00683645" w:rsidRPr="00012422" w:rsidRDefault="00683645" w:rsidP="00683645">
      <w:pPr>
        <w:pStyle w:val="Nagwek1"/>
        <w:numPr>
          <w:ilvl w:val="0"/>
          <w:numId w:val="36"/>
        </w:numPr>
        <w:shd w:val="clear" w:color="auto" w:fill="FFFFFF"/>
        <w:ind w:left="360"/>
        <w:jc w:val="both"/>
        <w:rPr>
          <w:b w:val="0"/>
          <w:color w:val="000000"/>
          <w:szCs w:val="22"/>
        </w:rPr>
      </w:pPr>
      <w:r w:rsidRPr="00012422">
        <w:rPr>
          <w:b w:val="0"/>
          <w:color w:val="000000"/>
          <w:szCs w:val="22"/>
        </w:rPr>
        <w:t xml:space="preserve">Liczba osób do przeszkolenia – 4 osoby. </w:t>
      </w:r>
    </w:p>
    <w:p w:rsidR="00683645" w:rsidRPr="00012422" w:rsidRDefault="00683645" w:rsidP="00683645">
      <w:pPr>
        <w:pStyle w:val="Akapitzlist"/>
        <w:widowControl w:val="0"/>
        <w:numPr>
          <w:ilvl w:val="0"/>
          <w:numId w:val="32"/>
        </w:numPr>
        <w:autoSpaceDE w:val="0"/>
        <w:autoSpaceDN w:val="0"/>
        <w:adjustRightInd w:val="0"/>
        <w:ind w:left="360"/>
        <w:jc w:val="both"/>
        <w:rPr>
          <w:sz w:val="22"/>
          <w:szCs w:val="22"/>
        </w:rPr>
      </w:pPr>
      <w:r w:rsidRPr="00012422">
        <w:rPr>
          <w:sz w:val="22"/>
          <w:szCs w:val="22"/>
        </w:rPr>
        <w:t>Czas trwania zajęć przypadających na jednego uczestnika: 16 godzin zegarowych (1 godzina = 60 minut) realizowanych w ciągu dwóch dni. Zajęcia na szkoleniu nie trwają dłużej niż 8 godzin zegarowych dziennie, z co najmniej jedną 30 minutową przerwą. Przerwa nie wlicza się do czasu trwania szkolenia.</w:t>
      </w:r>
    </w:p>
    <w:p w:rsidR="00683645" w:rsidRPr="00012422" w:rsidRDefault="00683645" w:rsidP="00683645">
      <w:pPr>
        <w:pStyle w:val="Akapitzlist"/>
        <w:widowControl w:val="0"/>
        <w:numPr>
          <w:ilvl w:val="0"/>
          <w:numId w:val="32"/>
        </w:numPr>
        <w:autoSpaceDE w:val="0"/>
        <w:autoSpaceDN w:val="0"/>
        <w:adjustRightInd w:val="0"/>
        <w:ind w:left="360"/>
        <w:jc w:val="both"/>
        <w:rPr>
          <w:sz w:val="22"/>
          <w:szCs w:val="22"/>
        </w:rPr>
      </w:pPr>
      <w:r w:rsidRPr="00012422">
        <w:rPr>
          <w:sz w:val="22"/>
          <w:szCs w:val="22"/>
        </w:rPr>
        <w:t>Uczestnicy szkolenia w trakcie jego realizacji muszą mieć zapewnione warunki pracy zgodnie z przepisami bezpieczeństwa i higieny pracy.</w:t>
      </w:r>
    </w:p>
    <w:p w:rsidR="00683645" w:rsidRPr="00012422" w:rsidRDefault="00683645" w:rsidP="00683645">
      <w:pPr>
        <w:pStyle w:val="Akapitzlist"/>
        <w:widowControl w:val="0"/>
        <w:numPr>
          <w:ilvl w:val="0"/>
          <w:numId w:val="32"/>
        </w:numPr>
        <w:autoSpaceDE w:val="0"/>
        <w:autoSpaceDN w:val="0"/>
        <w:adjustRightInd w:val="0"/>
        <w:ind w:left="360"/>
        <w:jc w:val="both"/>
        <w:rPr>
          <w:sz w:val="22"/>
          <w:szCs w:val="22"/>
        </w:rPr>
      </w:pPr>
      <w:r w:rsidRPr="00012422">
        <w:rPr>
          <w:sz w:val="22"/>
          <w:szCs w:val="22"/>
        </w:rPr>
        <w:t>Uczestnicy muszą być zaopatrzeni w materiały dydaktyczne, długopisy, skrypty tematyczne lub podręczniki związane z tematyką szkolenia – materiały te uczestnicy kursu otrzymują na własność.</w:t>
      </w:r>
    </w:p>
    <w:p w:rsidR="00683645" w:rsidRPr="00012422" w:rsidRDefault="00683645" w:rsidP="00683645">
      <w:pPr>
        <w:pStyle w:val="Akapitzlist"/>
        <w:widowControl w:val="0"/>
        <w:numPr>
          <w:ilvl w:val="0"/>
          <w:numId w:val="32"/>
        </w:numPr>
        <w:autoSpaceDE w:val="0"/>
        <w:autoSpaceDN w:val="0"/>
        <w:adjustRightInd w:val="0"/>
        <w:ind w:left="360"/>
        <w:jc w:val="both"/>
        <w:rPr>
          <w:sz w:val="22"/>
          <w:szCs w:val="22"/>
        </w:rPr>
      </w:pPr>
      <w:r w:rsidRPr="00012422">
        <w:rPr>
          <w:sz w:val="22"/>
          <w:szCs w:val="22"/>
        </w:rPr>
        <w:t>Wykonawca zobowiązany jest zapewnić nocleg z wyżywieniem</w:t>
      </w:r>
      <w:r w:rsidR="00D854E3">
        <w:rPr>
          <w:sz w:val="22"/>
          <w:szCs w:val="22"/>
        </w:rPr>
        <w:t xml:space="preserve"> </w:t>
      </w:r>
      <w:r w:rsidR="00D854E3">
        <w:t>(</w:t>
      </w:r>
      <w:r w:rsidR="00D854E3" w:rsidRPr="007B6D37">
        <w:rPr>
          <w:sz w:val="22"/>
          <w:szCs w:val="22"/>
        </w:rPr>
        <w:t>min. dwa posiłki tj. śniadanie i obiadokolacja</w:t>
      </w:r>
      <w:r w:rsidR="00D854E3">
        <w:rPr>
          <w:sz w:val="22"/>
          <w:szCs w:val="22"/>
        </w:rPr>
        <w:t>)</w:t>
      </w:r>
      <w:r w:rsidRPr="00012422">
        <w:rPr>
          <w:sz w:val="22"/>
          <w:szCs w:val="22"/>
        </w:rPr>
        <w:t>, gorące i zimne napoje (kawa, herbata, woda mineralna).</w:t>
      </w:r>
    </w:p>
    <w:p w:rsidR="00683645" w:rsidRPr="00012422" w:rsidRDefault="00683645" w:rsidP="00683645">
      <w:pPr>
        <w:pStyle w:val="Akapitzlist"/>
        <w:widowControl w:val="0"/>
        <w:numPr>
          <w:ilvl w:val="0"/>
          <w:numId w:val="32"/>
        </w:numPr>
        <w:autoSpaceDE w:val="0"/>
        <w:autoSpaceDN w:val="0"/>
        <w:adjustRightInd w:val="0"/>
        <w:ind w:left="360"/>
        <w:jc w:val="both"/>
        <w:rPr>
          <w:sz w:val="22"/>
          <w:szCs w:val="22"/>
        </w:rPr>
      </w:pPr>
      <w:r w:rsidRPr="00012422">
        <w:rPr>
          <w:sz w:val="22"/>
          <w:szCs w:val="22"/>
        </w:rPr>
        <w:t xml:space="preserve">Szkolenie musi zostać przeprowadzone przez odpowiednio wykwalifikowaną i doświadczoną kadrę dydaktyczną adekwatnie do tematyki szkolenia. </w:t>
      </w:r>
    </w:p>
    <w:p w:rsidR="00683645" w:rsidRPr="00012422" w:rsidRDefault="00683645" w:rsidP="00683645">
      <w:pPr>
        <w:pStyle w:val="Akapitzlist"/>
        <w:widowControl w:val="0"/>
        <w:numPr>
          <w:ilvl w:val="0"/>
          <w:numId w:val="32"/>
        </w:numPr>
        <w:autoSpaceDE w:val="0"/>
        <w:autoSpaceDN w:val="0"/>
        <w:adjustRightInd w:val="0"/>
        <w:ind w:left="360"/>
        <w:jc w:val="both"/>
        <w:rPr>
          <w:sz w:val="22"/>
          <w:szCs w:val="22"/>
        </w:rPr>
      </w:pPr>
      <w:r w:rsidRPr="00012422">
        <w:rPr>
          <w:sz w:val="22"/>
          <w:szCs w:val="22"/>
        </w:rPr>
        <w:t xml:space="preserve"> Program szkolenia obejmuje następującą tematykę:</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Wskazania do interwencji żywieniowej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Ocena stanu odżywienia pacjenta i zapotrzebowania na składniki żywieniowe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Żywienie pozajelitowe – wskazania, cele, metody, powikłania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Preparaty stosowane w żywieniu pozajelitowym, zasady doboru preparatów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Opieka nad dostępem centralnym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Preparaty medyczne stosowane w opiece dostępu centralnego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Żywienie dojelitowe - wskazania, cele, metody, powikłania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Preparaty stosowane w żywieniu dojelitowym, zasady doboru diety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Dezynfekcja stosowana w procesie wykonywania mieszanin żywieniowych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Interakcje chemiczne w żywieniu pozajelitowym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Utrzymanie warunków aseptycznych w pracowni żywieniowej  </w:t>
      </w:r>
    </w:p>
    <w:p w:rsidR="00683645" w:rsidRPr="00012422" w:rsidRDefault="00683645" w:rsidP="00683645">
      <w:pPr>
        <w:pStyle w:val="Akapitzlist"/>
        <w:widowControl w:val="0"/>
        <w:numPr>
          <w:ilvl w:val="0"/>
          <w:numId w:val="37"/>
        </w:numPr>
        <w:autoSpaceDE w:val="0"/>
        <w:autoSpaceDN w:val="0"/>
        <w:adjustRightInd w:val="0"/>
        <w:jc w:val="both"/>
        <w:rPr>
          <w:sz w:val="22"/>
          <w:szCs w:val="22"/>
        </w:rPr>
      </w:pPr>
      <w:r w:rsidRPr="00012422">
        <w:rPr>
          <w:sz w:val="22"/>
          <w:szCs w:val="22"/>
        </w:rPr>
        <w:t xml:space="preserve">Aktywacja i </w:t>
      </w:r>
      <w:proofErr w:type="spellStart"/>
      <w:r w:rsidRPr="00012422">
        <w:rPr>
          <w:sz w:val="22"/>
          <w:szCs w:val="22"/>
        </w:rPr>
        <w:t>suplementacja</w:t>
      </w:r>
      <w:proofErr w:type="spellEnd"/>
      <w:r w:rsidRPr="00012422">
        <w:rPr>
          <w:sz w:val="22"/>
          <w:szCs w:val="22"/>
        </w:rPr>
        <w:t xml:space="preserve"> mieszanin żywieniowych RTU w warunkach aseptycznych. Obliczenia. Przypadki kliniczne. -   Warsztaty </w:t>
      </w:r>
    </w:p>
    <w:p w:rsidR="00683645" w:rsidRPr="00012422" w:rsidRDefault="00683645" w:rsidP="00683645">
      <w:pPr>
        <w:pStyle w:val="Akapitzlist"/>
        <w:widowControl w:val="0"/>
        <w:numPr>
          <w:ilvl w:val="0"/>
          <w:numId w:val="38"/>
        </w:numPr>
        <w:autoSpaceDE w:val="0"/>
        <w:autoSpaceDN w:val="0"/>
        <w:adjustRightInd w:val="0"/>
        <w:jc w:val="both"/>
        <w:rPr>
          <w:sz w:val="22"/>
          <w:szCs w:val="22"/>
        </w:rPr>
      </w:pPr>
      <w:r w:rsidRPr="00012422">
        <w:rPr>
          <w:sz w:val="22"/>
          <w:szCs w:val="22"/>
        </w:rPr>
        <w:t>Kompleksowe przeprowadzenie szkolenia powinno obejmować:</w:t>
      </w:r>
    </w:p>
    <w:p w:rsidR="00683645" w:rsidRPr="00012422" w:rsidRDefault="00683645" w:rsidP="00683645">
      <w:pPr>
        <w:widowControl w:val="0"/>
        <w:autoSpaceDE w:val="0"/>
        <w:autoSpaceDN w:val="0"/>
        <w:adjustRightInd w:val="0"/>
        <w:jc w:val="both"/>
        <w:rPr>
          <w:sz w:val="22"/>
          <w:szCs w:val="22"/>
        </w:rPr>
      </w:pPr>
      <w:r w:rsidRPr="00012422">
        <w:rPr>
          <w:sz w:val="22"/>
          <w:szCs w:val="22"/>
        </w:rPr>
        <w:t>Prowadzenie zajęć w sposób zapewniający równe traktowanie wszystkich uczestników niezależnie od ich płci, stopnia niepełnosprawności, pochodzenia etnicznego i przekonań religijnych.</w:t>
      </w:r>
    </w:p>
    <w:p w:rsidR="00683645" w:rsidRPr="00012422" w:rsidRDefault="00683645" w:rsidP="00683645">
      <w:pPr>
        <w:pStyle w:val="Akapitzlist"/>
        <w:widowControl w:val="0"/>
        <w:numPr>
          <w:ilvl w:val="0"/>
          <w:numId w:val="38"/>
        </w:numPr>
        <w:autoSpaceDE w:val="0"/>
        <w:autoSpaceDN w:val="0"/>
        <w:adjustRightInd w:val="0"/>
        <w:jc w:val="both"/>
        <w:rPr>
          <w:sz w:val="22"/>
          <w:szCs w:val="22"/>
        </w:rPr>
      </w:pPr>
      <w:r w:rsidRPr="00012422">
        <w:rPr>
          <w:sz w:val="22"/>
          <w:szCs w:val="22"/>
        </w:rPr>
        <w:t>Zapewnienie prawidłowej realizacji szkolenia poprzez przeprowadzenie zajęć praktycznych, uwzględniając specyfikę, zakres i tematykę realizowanego szkolenia oraz indywidualne potrzeby uczestników szkolenia.</w:t>
      </w:r>
    </w:p>
    <w:p w:rsidR="00683645" w:rsidRPr="00012422" w:rsidRDefault="00683645" w:rsidP="00683645">
      <w:pPr>
        <w:pStyle w:val="Akapitzlist"/>
        <w:widowControl w:val="0"/>
        <w:numPr>
          <w:ilvl w:val="0"/>
          <w:numId w:val="38"/>
        </w:numPr>
        <w:autoSpaceDE w:val="0"/>
        <w:autoSpaceDN w:val="0"/>
        <w:adjustRightInd w:val="0"/>
        <w:jc w:val="both"/>
        <w:rPr>
          <w:sz w:val="22"/>
          <w:szCs w:val="22"/>
        </w:rPr>
      </w:pPr>
      <w:r w:rsidRPr="00012422">
        <w:rPr>
          <w:sz w:val="22"/>
          <w:szCs w:val="22"/>
        </w:rPr>
        <w:t>Realizacja usług powinna odbywać się z zachowaniem zasady zrównoważonego rozwoju poprzez oszczędność energii i wody, powtórne wykorzystanie zasobów, poszanowanie środowiska, wysoką jakość materiałów szkoleniowych, tak by posłużyły dłużej, drukowanie dwustronne/zamieszczanie materiałów do pobrania, oszczędzanie energii, rozmieszanie w miejscach zajęć informacji przypominających o konieczności dbałości o środowisko naturalne, stosowanie pojemników na makulaturę, segregację śmieci, wyłączanie nieużywanych urządzeń z prądu, korzystanie tylko z niezbędnego światła.</w:t>
      </w:r>
    </w:p>
    <w:p w:rsidR="00683645" w:rsidRPr="00012422" w:rsidRDefault="00683645" w:rsidP="00683645">
      <w:pPr>
        <w:pStyle w:val="Akapitzlist"/>
        <w:widowControl w:val="0"/>
        <w:numPr>
          <w:ilvl w:val="0"/>
          <w:numId w:val="38"/>
        </w:numPr>
        <w:autoSpaceDE w:val="0"/>
        <w:autoSpaceDN w:val="0"/>
        <w:adjustRightInd w:val="0"/>
        <w:jc w:val="both"/>
        <w:rPr>
          <w:sz w:val="22"/>
          <w:szCs w:val="22"/>
        </w:rPr>
      </w:pPr>
      <w:r w:rsidRPr="00012422">
        <w:rPr>
          <w:sz w:val="22"/>
          <w:szCs w:val="22"/>
        </w:rPr>
        <w:t>Podpisanie przez Wykonawcę i Zamawiającego po przeprowadzeniu szkolenia protokołu wykonania usługi.</w:t>
      </w:r>
    </w:p>
    <w:p w:rsidR="00683645" w:rsidRPr="00012422" w:rsidRDefault="00683645" w:rsidP="00683645">
      <w:pPr>
        <w:pStyle w:val="Akapitzlist"/>
        <w:widowControl w:val="0"/>
        <w:numPr>
          <w:ilvl w:val="0"/>
          <w:numId w:val="38"/>
        </w:numPr>
        <w:autoSpaceDE w:val="0"/>
        <w:autoSpaceDN w:val="0"/>
        <w:adjustRightInd w:val="0"/>
        <w:jc w:val="both"/>
        <w:rPr>
          <w:sz w:val="22"/>
          <w:szCs w:val="22"/>
        </w:rPr>
      </w:pPr>
      <w:r w:rsidRPr="00012422">
        <w:rPr>
          <w:sz w:val="22"/>
          <w:szCs w:val="22"/>
        </w:rPr>
        <w:t xml:space="preserve">Szkolenie kończy się wydaniem Certyfikatu dla każdego z uczestników o ukończenia szkolenia. </w:t>
      </w:r>
    </w:p>
    <w:p w:rsidR="00683645" w:rsidRPr="00012422" w:rsidRDefault="00683645" w:rsidP="00683645">
      <w:pPr>
        <w:pStyle w:val="Akapitzlist"/>
        <w:widowControl w:val="0"/>
        <w:numPr>
          <w:ilvl w:val="0"/>
          <w:numId w:val="38"/>
        </w:numPr>
        <w:autoSpaceDE w:val="0"/>
        <w:autoSpaceDN w:val="0"/>
        <w:adjustRightInd w:val="0"/>
        <w:jc w:val="both"/>
        <w:rPr>
          <w:sz w:val="22"/>
          <w:szCs w:val="22"/>
        </w:rPr>
      </w:pPr>
      <w:r w:rsidRPr="00012422">
        <w:rPr>
          <w:sz w:val="22"/>
          <w:szCs w:val="22"/>
        </w:rPr>
        <w:t xml:space="preserve">Miejsce realizacji: </w:t>
      </w:r>
    </w:p>
    <w:p w:rsidR="00683645" w:rsidRPr="00012422" w:rsidRDefault="00683645" w:rsidP="00683645">
      <w:pPr>
        <w:jc w:val="both"/>
        <w:rPr>
          <w:sz w:val="22"/>
          <w:szCs w:val="22"/>
        </w:rPr>
      </w:pPr>
      <w:r w:rsidRPr="00012422">
        <w:rPr>
          <w:sz w:val="22"/>
          <w:szCs w:val="22"/>
        </w:rPr>
        <w:t>Szkolenie będzie miało charakter stacjonarny. Odbędzie się w miejscu wskazanym przez Wykonawcę na terenie Polski. Wykonawca w Załączniku nr 1 – Formularz ofertowy, zobowiązany jest podać miejsce szkolenia.</w:t>
      </w:r>
    </w:p>
    <w:p w:rsidR="00683645" w:rsidRPr="00012422" w:rsidRDefault="00683645" w:rsidP="00683645">
      <w:pPr>
        <w:pStyle w:val="Akapitzlist"/>
        <w:widowControl w:val="0"/>
        <w:autoSpaceDE w:val="0"/>
        <w:autoSpaceDN w:val="0"/>
        <w:adjustRightInd w:val="0"/>
        <w:ind w:left="360"/>
        <w:jc w:val="both"/>
        <w:rPr>
          <w:sz w:val="22"/>
          <w:szCs w:val="22"/>
        </w:rPr>
      </w:pPr>
    </w:p>
    <w:p w:rsidR="00683645" w:rsidRPr="00012422" w:rsidRDefault="00683645" w:rsidP="00683645">
      <w:pPr>
        <w:rPr>
          <w:b/>
          <w:sz w:val="22"/>
          <w:szCs w:val="22"/>
        </w:rPr>
      </w:pPr>
      <w:r>
        <w:rPr>
          <w:b/>
          <w:sz w:val="22"/>
          <w:szCs w:val="22"/>
        </w:rPr>
        <w:t>1.</w:t>
      </w:r>
      <w:r w:rsidRPr="00012422">
        <w:rPr>
          <w:b/>
          <w:sz w:val="22"/>
          <w:szCs w:val="22"/>
        </w:rPr>
        <w:t xml:space="preserve">2. Pakiet 2 - Szkolenie fizjoterapeutów z zakresu techniki manipulacji </w:t>
      </w:r>
      <w:proofErr w:type="spellStart"/>
      <w:r w:rsidRPr="00012422">
        <w:rPr>
          <w:b/>
          <w:sz w:val="22"/>
          <w:szCs w:val="22"/>
        </w:rPr>
        <w:t>krótkodźwigniowych</w:t>
      </w:r>
      <w:proofErr w:type="spellEnd"/>
      <w:r w:rsidRPr="00012422">
        <w:rPr>
          <w:b/>
          <w:sz w:val="22"/>
          <w:szCs w:val="22"/>
        </w:rPr>
        <w:t xml:space="preserve"> </w:t>
      </w:r>
      <w:r w:rsidRPr="00CA7082">
        <w:rPr>
          <w:b/>
          <w:sz w:val="22"/>
          <w:szCs w:val="22"/>
        </w:rPr>
        <w:t>HVLA</w:t>
      </w:r>
      <w:r w:rsidR="00CA7082" w:rsidRPr="00CA7082">
        <w:rPr>
          <w:b/>
          <w:sz w:val="22"/>
          <w:szCs w:val="22"/>
        </w:rPr>
        <w:t xml:space="preserve"> dla pacjentów opieki długoterminowej</w:t>
      </w:r>
      <w:r w:rsidRPr="00012422">
        <w:rPr>
          <w:b/>
          <w:sz w:val="22"/>
          <w:szCs w:val="22"/>
        </w:rPr>
        <w:t xml:space="preserve"> - cz. 2, warunki organizacji szkolenia:</w:t>
      </w:r>
    </w:p>
    <w:p w:rsidR="00683645" w:rsidRPr="00DE019E" w:rsidRDefault="00683645" w:rsidP="00683645">
      <w:pPr>
        <w:pStyle w:val="Standard"/>
        <w:numPr>
          <w:ilvl w:val="0"/>
          <w:numId w:val="39"/>
        </w:numPr>
        <w:jc w:val="both"/>
        <w:rPr>
          <w:rFonts w:ascii="Times New Roman" w:hAnsi="Times New Roman" w:cs="Times New Roman"/>
          <w:color w:val="FF0000"/>
          <w:sz w:val="22"/>
          <w:szCs w:val="22"/>
        </w:rPr>
      </w:pPr>
      <w:r w:rsidRPr="00DE019E">
        <w:rPr>
          <w:rFonts w:ascii="Times New Roman" w:hAnsi="Times New Roman" w:cs="Times New Roman"/>
          <w:color w:val="000000"/>
          <w:sz w:val="22"/>
          <w:szCs w:val="22"/>
        </w:rPr>
        <w:t xml:space="preserve">Liczba osób do przeszkolenia – </w:t>
      </w:r>
      <w:r w:rsidR="00DE019E" w:rsidRPr="00DE019E">
        <w:rPr>
          <w:rFonts w:ascii="Times New Roman" w:hAnsi="Times New Roman" w:cs="Times New Roman"/>
          <w:color w:val="000000"/>
          <w:sz w:val="22"/>
          <w:szCs w:val="22"/>
        </w:rPr>
        <w:t>13</w:t>
      </w:r>
      <w:r w:rsidRPr="00DE019E">
        <w:rPr>
          <w:rFonts w:ascii="Times New Roman" w:hAnsi="Times New Roman" w:cs="Times New Roman"/>
          <w:color w:val="000000"/>
          <w:sz w:val="22"/>
          <w:szCs w:val="22"/>
        </w:rPr>
        <w:t xml:space="preserve"> osób. </w:t>
      </w:r>
    </w:p>
    <w:p w:rsidR="00683645" w:rsidRPr="00012422" w:rsidRDefault="00683645" w:rsidP="00683645">
      <w:pPr>
        <w:pStyle w:val="Standard"/>
        <w:numPr>
          <w:ilvl w:val="0"/>
          <w:numId w:val="39"/>
        </w:numPr>
        <w:jc w:val="both"/>
        <w:rPr>
          <w:rFonts w:ascii="Times New Roman" w:hAnsi="Times New Roman" w:cs="Times New Roman"/>
          <w:b/>
          <w:color w:val="FF0000"/>
          <w:sz w:val="22"/>
          <w:szCs w:val="22"/>
        </w:rPr>
      </w:pPr>
      <w:r w:rsidRPr="00012422">
        <w:rPr>
          <w:rFonts w:ascii="Times New Roman" w:hAnsi="Times New Roman" w:cs="Times New Roman"/>
          <w:color w:val="000000"/>
          <w:sz w:val="22"/>
          <w:szCs w:val="22"/>
        </w:rPr>
        <w:t xml:space="preserve">Czas trwania zajęć przypadających na jednego uczestnika: 18 godzin zegarowych </w:t>
      </w:r>
      <w:r w:rsidRPr="00012422">
        <w:rPr>
          <w:rFonts w:ascii="Times New Roman" w:hAnsi="Times New Roman" w:cs="Times New Roman"/>
          <w:color w:val="000000"/>
          <w:sz w:val="22"/>
          <w:szCs w:val="22"/>
        </w:rPr>
        <w:br/>
        <w:t>(1 godzina = 60 minut) realizowanych w ciągu dwóch dni (sobota i niedziela).</w:t>
      </w:r>
      <w:r w:rsidRPr="00012422">
        <w:rPr>
          <w:rFonts w:ascii="Times New Roman" w:hAnsi="Times New Roman" w:cs="Times New Roman"/>
          <w:b/>
          <w:color w:val="FF0000"/>
          <w:sz w:val="22"/>
          <w:szCs w:val="22"/>
        </w:rPr>
        <w:t xml:space="preserve"> </w:t>
      </w:r>
      <w:r w:rsidRPr="00012422">
        <w:rPr>
          <w:rFonts w:ascii="Times New Roman" w:hAnsi="Times New Roman" w:cs="Times New Roman"/>
          <w:sz w:val="22"/>
          <w:szCs w:val="22"/>
        </w:rPr>
        <w:t xml:space="preserve">Zajęcia na szkoleniu  nie mogą trwać dłużej niż 9 godzin zegarowych dziennie, z co najmniej jedną 30 minutową przerwą. </w:t>
      </w:r>
      <w:r w:rsidRPr="00012422">
        <w:rPr>
          <w:rFonts w:ascii="Times New Roman" w:hAnsi="Times New Roman" w:cs="Times New Roman"/>
          <w:color w:val="000000"/>
          <w:sz w:val="22"/>
          <w:szCs w:val="22"/>
        </w:rPr>
        <w:t>Przerwa nie wlicza się do czasu trwania szkolenia.</w:t>
      </w:r>
    </w:p>
    <w:p w:rsidR="00683645" w:rsidRPr="00012422" w:rsidRDefault="00683645" w:rsidP="00683645">
      <w:pPr>
        <w:pStyle w:val="Standard"/>
        <w:numPr>
          <w:ilvl w:val="0"/>
          <w:numId w:val="39"/>
        </w:numPr>
        <w:jc w:val="both"/>
        <w:rPr>
          <w:rFonts w:ascii="Times New Roman" w:hAnsi="Times New Roman" w:cs="Times New Roman"/>
          <w:color w:val="000000"/>
          <w:sz w:val="22"/>
          <w:szCs w:val="22"/>
        </w:rPr>
      </w:pPr>
      <w:r w:rsidRPr="00012422">
        <w:rPr>
          <w:rFonts w:ascii="Times New Roman" w:eastAsiaTheme="minorHAnsi" w:hAnsi="Times New Roman" w:cs="Times New Roman"/>
          <w:color w:val="000000"/>
          <w:sz w:val="22"/>
          <w:szCs w:val="22"/>
          <w:lang w:eastAsia="en-US"/>
        </w:rPr>
        <w:t>Uczestnicy szkolenia w trakcie jego realizacji muszą mieć zapewnione warunki pracy zgodnie z przepisami bezpieczeństwa i higieny pracy (za warunki BHP Wykonawca odpowiada od momentu rozpoczęcia szkolenia do jego zakończenia – Wykonawca zobowiązuje się do wyznaczenia pracownika/ów odpowiedzialnych za przestrzeganie tych przepisów), zaopatrzenia uczestników w materiały dydaktyczne, długopisy, skrypty tematyczne lub podręczniki związane z tematyką szkolenia –materiały te uczestnicy kursu otrzymują na własność).</w:t>
      </w:r>
    </w:p>
    <w:p w:rsidR="00683645" w:rsidRPr="00012422" w:rsidRDefault="00683645" w:rsidP="00683645">
      <w:pPr>
        <w:pStyle w:val="Standard"/>
        <w:numPr>
          <w:ilvl w:val="0"/>
          <w:numId w:val="39"/>
        </w:numPr>
        <w:jc w:val="both"/>
        <w:rPr>
          <w:rFonts w:ascii="Times New Roman" w:hAnsi="Times New Roman" w:cs="Times New Roman"/>
          <w:color w:val="000000"/>
          <w:sz w:val="22"/>
          <w:szCs w:val="22"/>
        </w:rPr>
      </w:pPr>
      <w:r w:rsidRPr="00012422">
        <w:rPr>
          <w:rFonts w:ascii="Times New Roman" w:eastAsiaTheme="minorHAnsi" w:hAnsi="Times New Roman" w:cs="Times New Roman"/>
          <w:color w:val="000000"/>
          <w:sz w:val="22"/>
          <w:szCs w:val="22"/>
          <w:lang w:eastAsia="en-US"/>
        </w:rPr>
        <w:t>Wykonawca zobowiązany jest zapewnić każdego dnia uczestnikom szkolenia gorące i zimne napoje (kawa, herbata, woda mineralna).</w:t>
      </w:r>
    </w:p>
    <w:p w:rsidR="00683645" w:rsidRPr="00012422" w:rsidRDefault="00683645" w:rsidP="00683645">
      <w:pPr>
        <w:pStyle w:val="Standard"/>
        <w:numPr>
          <w:ilvl w:val="0"/>
          <w:numId w:val="39"/>
        </w:numPr>
        <w:jc w:val="both"/>
        <w:rPr>
          <w:rFonts w:ascii="Times New Roman" w:hAnsi="Times New Roman" w:cs="Times New Roman"/>
          <w:color w:val="000000"/>
          <w:sz w:val="22"/>
          <w:szCs w:val="22"/>
        </w:rPr>
      </w:pPr>
      <w:r w:rsidRPr="00012422">
        <w:rPr>
          <w:rFonts w:ascii="Times New Roman" w:eastAsiaTheme="minorHAnsi" w:hAnsi="Times New Roman" w:cs="Times New Roman"/>
          <w:kern w:val="0"/>
          <w:sz w:val="22"/>
          <w:szCs w:val="22"/>
          <w:lang w:eastAsia="en-US" w:bidi="ar-SA"/>
        </w:rPr>
        <w:t xml:space="preserve"> Szkolenie musi zostać przeprowadzone przez odpowiednio wykwalifikowaną i doświadczoną kadrę dydaktyczną adekwatnie do tematyki szkolenia.</w:t>
      </w:r>
    </w:p>
    <w:p w:rsidR="00683645" w:rsidRPr="00605FB7" w:rsidRDefault="00683645" w:rsidP="00683645">
      <w:pPr>
        <w:pStyle w:val="Standard"/>
        <w:numPr>
          <w:ilvl w:val="0"/>
          <w:numId w:val="39"/>
        </w:numPr>
        <w:jc w:val="both"/>
        <w:rPr>
          <w:rFonts w:ascii="Times New Roman" w:hAnsi="Times New Roman" w:cs="Times New Roman"/>
          <w:color w:val="000000"/>
          <w:sz w:val="22"/>
          <w:szCs w:val="22"/>
        </w:rPr>
      </w:pPr>
      <w:r w:rsidRPr="00012422">
        <w:rPr>
          <w:rFonts w:ascii="Times New Roman" w:hAnsi="Times New Roman" w:cs="Times New Roman"/>
          <w:color w:val="000000"/>
          <w:sz w:val="22"/>
          <w:szCs w:val="22"/>
        </w:rPr>
        <w:t>Program szkolenia musi obejmować następujący zakres:</w:t>
      </w:r>
    </w:p>
    <w:p w:rsidR="00683645" w:rsidRPr="00012422" w:rsidRDefault="00683645" w:rsidP="00683645">
      <w:pPr>
        <w:pStyle w:val="Textbody"/>
        <w:numPr>
          <w:ilvl w:val="0"/>
          <w:numId w:val="40"/>
        </w:numPr>
        <w:spacing w:after="0"/>
        <w:ind w:left="720"/>
        <w:jc w:val="both"/>
        <w:rPr>
          <w:rFonts w:cs="Times New Roman"/>
          <w:color w:val="000000"/>
          <w:sz w:val="22"/>
          <w:szCs w:val="22"/>
        </w:rPr>
      </w:pPr>
      <w:r w:rsidRPr="00012422">
        <w:rPr>
          <w:rFonts w:cs="Times New Roman"/>
          <w:color w:val="000000"/>
          <w:sz w:val="22"/>
          <w:szCs w:val="22"/>
        </w:rPr>
        <w:t>Omówienie zasad HVLA (zasady bezpieczeństwa manipulacji, biomechaniki i bariery ruchu, wskazania i przeciwwskazania).</w:t>
      </w:r>
    </w:p>
    <w:p w:rsidR="00683645" w:rsidRPr="00012422" w:rsidRDefault="00683645" w:rsidP="00683645">
      <w:pPr>
        <w:pStyle w:val="Textbody"/>
        <w:numPr>
          <w:ilvl w:val="0"/>
          <w:numId w:val="40"/>
        </w:numPr>
        <w:spacing w:after="0"/>
        <w:ind w:left="720"/>
        <w:jc w:val="both"/>
        <w:rPr>
          <w:rFonts w:cs="Times New Roman"/>
          <w:color w:val="000000"/>
          <w:sz w:val="22"/>
          <w:szCs w:val="22"/>
        </w:rPr>
      </w:pPr>
      <w:r w:rsidRPr="00012422">
        <w:rPr>
          <w:rFonts w:cs="Times New Roman"/>
          <w:color w:val="000000"/>
          <w:sz w:val="22"/>
          <w:szCs w:val="22"/>
        </w:rPr>
        <w:t xml:space="preserve">Techniki HVLA – miednica i kręgosłup osiowy: </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xml:space="preserve">- Staw krzyżowo-biodrowy (badanie funkcjonalne SIJ, techniki HVLA w dysfunkcjach nutacji i </w:t>
      </w:r>
      <w:proofErr w:type="spellStart"/>
      <w:r w:rsidRPr="00012422">
        <w:rPr>
          <w:rFonts w:cs="Times New Roman"/>
          <w:color w:val="000000"/>
          <w:sz w:val="22"/>
          <w:szCs w:val="22"/>
        </w:rPr>
        <w:t>kontrnutacji</w:t>
      </w:r>
      <w:proofErr w:type="spellEnd"/>
      <w:r w:rsidRPr="00012422">
        <w:rPr>
          <w:rFonts w:cs="Times New Roman"/>
          <w:color w:val="000000"/>
          <w:sz w:val="22"/>
          <w:szCs w:val="22"/>
        </w:rPr>
        <w:t>);</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Żebra (diagnostyka ruchomości żeber, techniki HVLA żeber górnych i dolnych, wpływ na układ oddechowy i autonomiczny);</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xml:space="preserve">- Odcinek szyjny kręgosłupa – górny (C0–C3) (testy </w:t>
      </w:r>
      <w:proofErr w:type="spellStart"/>
      <w:r w:rsidRPr="00012422">
        <w:rPr>
          <w:rFonts w:cs="Times New Roman"/>
          <w:color w:val="000000"/>
          <w:sz w:val="22"/>
          <w:szCs w:val="22"/>
        </w:rPr>
        <w:t>bezpieczeństwa,precyzyjne</w:t>
      </w:r>
      <w:proofErr w:type="spellEnd"/>
      <w:r w:rsidRPr="00012422">
        <w:rPr>
          <w:rFonts w:cs="Times New Roman"/>
          <w:color w:val="000000"/>
          <w:sz w:val="22"/>
          <w:szCs w:val="22"/>
        </w:rPr>
        <w:t xml:space="preserve"> techniki </w:t>
      </w:r>
      <w:proofErr w:type="spellStart"/>
      <w:r w:rsidRPr="00012422">
        <w:rPr>
          <w:rFonts w:cs="Times New Roman"/>
          <w:color w:val="000000"/>
          <w:sz w:val="22"/>
          <w:szCs w:val="22"/>
        </w:rPr>
        <w:t>krótkodźwigniowe</w:t>
      </w:r>
      <w:proofErr w:type="spellEnd"/>
      <w:r w:rsidRPr="00012422">
        <w:rPr>
          <w:rFonts w:cs="Times New Roman"/>
          <w:color w:val="000000"/>
          <w:sz w:val="22"/>
          <w:szCs w:val="22"/>
        </w:rPr>
        <w:t>, ochrona struktur nerwowo-naczyniowych).</w:t>
      </w:r>
    </w:p>
    <w:p w:rsidR="00683645" w:rsidRPr="00012422" w:rsidRDefault="00683645" w:rsidP="00683645">
      <w:pPr>
        <w:pStyle w:val="Textbody"/>
        <w:numPr>
          <w:ilvl w:val="0"/>
          <w:numId w:val="40"/>
        </w:numPr>
        <w:spacing w:after="0"/>
        <w:ind w:left="720"/>
        <w:jc w:val="both"/>
        <w:rPr>
          <w:rFonts w:cs="Times New Roman"/>
          <w:color w:val="000000"/>
          <w:sz w:val="22"/>
          <w:szCs w:val="22"/>
        </w:rPr>
      </w:pPr>
      <w:r w:rsidRPr="00012422">
        <w:rPr>
          <w:rFonts w:cs="Times New Roman"/>
          <w:color w:val="000000"/>
          <w:sz w:val="22"/>
          <w:szCs w:val="22"/>
        </w:rPr>
        <w:t xml:space="preserve">Obręcz barkowa – stawy połączeniowe: </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Staw mostkowo-obojczykowy</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xml:space="preserve"> - Staw obojczykowo-barkowy (biomechanika obręczy barkowej, techniki HVLA w restrykcjach osiowych i ślizgowych, wpływ na funkcję kończyny górnej).</w:t>
      </w:r>
    </w:p>
    <w:p w:rsidR="00683645" w:rsidRPr="00012422" w:rsidRDefault="00683645" w:rsidP="00683645">
      <w:pPr>
        <w:pStyle w:val="Textbody"/>
        <w:numPr>
          <w:ilvl w:val="0"/>
          <w:numId w:val="40"/>
        </w:numPr>
        <w:spacing w:after="0"/>
        <w:ind w:left="720"/>
        <w:jc w:val="both"/>
        <w:rPr>
          <w:rFonts w:cs="Times New Roman"/>
          <w:color w:val="000000"/>
          <w:sz w:val="22"/>
          <w:szCs w:val="22"/>
        </w:rPr>
      </w:pPr>
      <w:r w:rsidRPr="00012422">
        <w:rPr>
          <w:rFonts w:cs="Times New Roman"/>
          <w:color w:val="000000"/>
          <w:sz w:val="22"/>
          <w:szCs w:val="22"/>
        </w:rPr>
        <w:t xml:space="preserve">Strategia </w:t>
      </w:r>
      <w:proofErr w:type="spellStart"/>
      <w:r w:rsidRPr="00012422">
        <w:rPr>
          <w:rFonts w:cs="Times New Roman"/>
          <w:color w:val="000000"/>
          <w:sz w:val="22"/>
          <w:szCs w:val="22"/>
        </w:rPr>
        <w:t>osteopatyczna</w:t>
      </w:r>
      <w:proofErr w:type="spellEnd"/>
      <w:r w:rsidRPr="00012422">
        <w:rPr>
          <w:rFonts w:cs="Times New Roman"/>
          <w:color w:val="000000"/>
          <w:sz w:val="22"/>
          <w:szCs w:val="22"/>
        </w:rPr>
        <w:t xml:space="preserve"> – wprowadzenie kliniczne (koncepcja łańcuchów funkcjonalnych, zależności trzewno-somatyczne, omówienie przypadków: dyskopatia, </w:t>
      </w:r>
      <w:proofErr w:type="spellStart"/>
      <w:r w:rsidRPr="00012422">
        <w:rPr>
          <w:rFonts w:cs="Times New Roman"/>
          <w:color w:val="000000"/>
          <w:sz w:val="22"/>
          <w:szCs w:val="22"/>
        </w:rPr>
        <w:t>refluks</w:t>
      </w:r>
      <w:proofErr w:type="spellEnd"/>
      <w:r w:rsidRPr="00012422">
        <w:rPr>
          <w:rFonts w:cs="Times New Roman"/>
          <w:color w:val="000000"/>
          <w:sz w:val="22"/>
          <w:szCs w:val="22"/>
        </w:rPr>
        <w:t xml:space="preserve"> (aspekty biomechaniczne i autonomiczne)).</w:t>
      </w:r>
    </w:p>
    <w:p w:rsidR="00683645" w:rsidRPr="00012422" w:rsidRDefault="00683645" w:rsidP="00683645">
      <w:pPr>
        <w:pStyle w:val="Textbody"/>
        <w:numPr>
          <w:ilvl w:val="0"/>
          <w:numId w:val="40"/>
        </w:numPr>
        <w:spacing w:after="0"/>
        <w:ind w:left="720"/>
        <w:jc w:val="both"/>
        <w:rPr>
          <w:rFonts w:cs="Times New Roman"/>
          <w:color w:val="000000"/>
          <w:sz w:val="22"/>
          <w:szCs w:val="22"/>
        </w:rPr>
      </w:pPr>
      <w:r w:rsidRPr="00012422">
        <w:rPr>
          <w:rFonts w:cs="Times New Roman"/>
          <w:color w:val="000000"/>
          <w:sz w:val="22"/>
          <w:szCs w:val="22"/>
        </w:rPr>
        <w:t xml:space="preserve">Techniki HVLA – kończyna dolna: </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Staw biodrowy (testy zakresu i gry stawowej, techniki HVLA w ograniczeniach rotacyjnych).</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xml:space="preserve">- Staw kolanowy (techniki w restrykcjach osiowych, praca na stawie piszczelowo-udowym i </w:t>
      </w:r>
      <w:proofErr w:type="spellStart"/>
      <w:r w:rsidRPr="00012422">
        <w:rPr>
          <w:rFonts w:cs="Times New Roman"/>
          <w:color w:val="000000"/>
          <w:sz w:val="22"/>
          <w:szCs w:val="22"/>
        </w:rPr>
        <w:t>rzepkowo-udowym</w:t>
      </w:r>
      <w:proofErr w:type="spellEnd"/>
      <w:r w:rsidRPr="00012422">
        <w:rPr>
          <w:rFonts w:cs="Times New Roman"/>
          <w:color w:val="000000"/>
          <w:sz w:val="22"/>
          <w:szCs w:val="22"/>
        </w:rPr>
        <w:t>).</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Stopa</w:t>
      </w:r>
      <w:r w:rsidRPr="00012422">
        <w:rPr>
          <w:rFonts w:cs="Times New Roman"/>
          <w:color w:val="000000"/>
          <w:sz w:val="22"/>
          <w:szCs w:val="22"/>
        </w:rPr>
        <w:tab/>
        <w:t>(stawy skokowe i śródstopia, techniki HVLA w dolegliwościach przeciążeniowych).</w:t>
      </w:r>
    </w:p>
    <w:p w:rsidR="00683645" w:rsidRPr="00012422" w:rsidRDefault="00683645" w:rsidP="00683645">
      <w:pPr>
        <w:pStyle w:val="Textbody"/>
        <w:numPr>
          <w:ilvl w:val="0"/>
          <w:numId w:val="40"/>
        </w:numPr>
        <w:spacing w:after="0"/>
        <w:ind w:left="720"/>
        <w:jc w:val="both"/>
        <w:rPr>
          <w:rFonts w:cs="Times New Roman"/>
          <w:color w:val="000000"/>
          <w:sz w:val="22"/>
          <w:szCs w:val="22"/>
        </w:rPr>
      </w:pPr>
      <w:r w:rsidRPr="00012422">
        <w:rPr>
          <w:rFonts w:cs="Times New Roman"/>
          <w:color w:val="000000"/>
          <w:sz w:val="22"/>
          <w:szCs w:val="22"/>
        </w:rPr>
        <w:t>Techniki HVLA – kończyna górna:</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Staw łopatkowo-ramienny (integracja z rytmem łopatkowo-ramiennym, techniki HVLA w ograniczeniach ślizgu).</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Staw łokciowy (techniki w dysfunkcjach osiowych, zastosowanie kliniczne w łokciu tenisisty).</w:t>
      </w:r>
    </w:p>
    <w:p w:rsidR="00683645" w:rsidRPr="00012422" w:rsidRDefault="00683645" w:rsidP="00683645">
      <w:pPr>
        <w:pStyle w:val="Textbody"/>
        <w:spacing w:after="0"/>
        <w:ind w:left="360"/>
        <w:jc w:val="both"/>
        <w:rPr>
          <w:rFonts w:cs="Times New Roman"/>
          <w:color w:val="000000"/>
          <w:sz w:val="22"/>
          <w:szCs w:val="22"/>
        </w:rPr>
      </w:pPr>
      <w:r w:rsidRPr="00012422">
        <w:rPr>
          <w:rFonts w:cs="Times New Roman"/>
          <w:color w:val="000000"/>
          <w:sz w:val="22"/>
          <w:szCs w:val="22"/>
        </w:rPr>
        <w:t xml:space="preserve">- Nadgarstek (manipulacje </w:t>
      </w:r>
      <w:proofErr w:type="spellStart"/>
      <w:r w:rsidRPr="00012422">
        <w:rPr>
          <w:rFonts w:cs="Times New Roman"/>
          <w:color w:val="000000"/>
          <w:sz w:val="22"/>
          <w:szCs w:val="22"/>
        </w:rPr>
        <w:t>krótkodźwigniowe</w:t>
      </w:r>
      <w:proofErr w:type="spellEnd"/>
      <w:r w:rsidRPr="00012422">
        <w:rPr>
          <w:rFonts w:cs="Times New Roman"/>
          <w:color w:val="000000"/>
          <w:sz w:val="22"/>
          <w:szCs w:val="22"/>
        </w:rPr>
        <w:t xml:space="preserve"> kości nadgarstka, poprawa funkcji chwytu).</w:t>
      </w:r>
    </w:p>
    <w:p w:rsidR="00683645" w:rsidRPr="00012422" w:rsidRDefault="00683645" w:rsidP="00683645">
      <w:pPr>
        <w:pStyle w:val="Textbody"/>
        <w:numPr>
          <w:ilvl w:val="0"/>
          <w:numId w:val="40"/>
        </w:numPr>
        <w:spacing w:after="0"/>
        <w:ind w:left="720"/>
        <w:jc w:val="both"/>
        <w:rPr>
          <w:rFonts w:cs="Times New Roman"/>
          <w:color w:val="000000"/>
          <w:sz w:val="22"/>
          <w:szCs w:val="22"/>
        </w:rPr>
      </w:pPr>
      <w:r w:rsidRPr="00012422">
        <w:rPr>
          <w:rFonts w:cs="Times New Roman"/>
          <w:color w:val="000000"/>
          <w:sz w:val="22"/>
          <w:szCs w:val="22"/>
        </w:rPr>
        <w:t xml:space="preserve">Strategie leczenia najczęstszych dysfunkcji. Opracowanie kompleksowej strategii </w:t>
      </w:r>
      <w:proofErr w:type="spellStart"/>
      <w:r w:rsidRPr="00012422">
        <w:rPr>
          <w:rFonts w:cs="Times New Roman"/>
          <w:color w:val="000000"/>
          <w:sz w:val="22"/>
          <w:szCs w:val="22"/>
        </w:rPr>
        <w:t>osteopatycznej</w:t>
      </w:r>
      <w:proofErr w:type="spellEnd"/>
      <w:r w:rsidRPr="00012422">
        <w:rPr>
          <w:rFonts w:cs="Times New Roman"/>
          <w:color w:val="000000"/>
          <w:sz w:val="22"/>
          <w:szCs w:val="22"/>
        </w:rPr>
        <w:t xml:space="preserve"> w dyskopatii, łokciu tenisisty, zapaleniu rozcięgna podeszwowego, </w:t>
      </w:r>
      <w:proofErr w:type="spellStart"/>
      <w:r w:rsidRPr="00012422">
        <w:rPr>
          <w:rFonts w:cs="Times New Roman"/>
          <w:color w:val="000000"/>
          <w:sz w:val="22"/>
          <w:szCs w:val="22"/>
        </w:rPr>
        <w:t>refluksie</w:t>
      </w:r>
      <w:proofErr w:type="spellEnd"/>
      <w:r w:rsidRPr="00012422">
        <w:rPr>
          <w:rFonts w:cs="Times New Roman"/>
          <w:color w:val="000000"/>
          <w:sz w:val="22"/>
          <w:szCs w:val="22"/>
        </w:rPr>
        <w:t>.</w:t>
      </w:r>
    </w:p>
    <w:p w:rsidR="00683645" w:rsidRPr="00012422" w:rsidRDefault="00683645" w:rsidP="00683645">
      <w:pPr>
        <w:pStyle w:val="Textbody"/>
        <w:numPr>
          <w:ilvl w:val="0"/>
          <w:numId w:val="39"/>
        </w:numPr>
        <w:spacing w:after="0"/>
        <w:jc w:val="both"/>
        <w:rPr>
          <w:rFonts w:cs="Times New Roman"/>
          <w:color w:val="000000"/>
          <w:sz w:val="22"/>
          <w:szCs w:val="22"/>
        </w:rPr>
      </w:pPr>
      <w:r w:rsidRPr="00012422">
        <w:rPr>
          <w:rFonts w:eastAsiaTheme="minorHAnsi" w:cs="Times New Roman"/>
          <w:color w:val="000000"/>
          <w:sz w:val="22"/>
          <w:szCs w:val="22"/>
          <w:lang w:eastAsia="en-US"/>
        </w:rPr>
        <w:lastRenderedPageBreak/>
        <w:t>Kompleksowe przeprowadzenie szkolenia powinno obejmować:</w:t>
      </w:r>
    </w:p>
    <w:p w:rsidR="00683645" w:rsidRPr="00012422" w:rsidRDefault="00683645" w:rsidP="00683645">
      <w:pPr>
        <w:autoSpaceDE w:val="0"/>
        <w:autoSpaceDN w:val="0"/>
        <w:adjustRightInd w:val="0"/>
        <w:jc w:val="both"/>
        <w:rPr>
          <w:rFonts w:eastAsiaTheme="minorHAnsi"/>
          <w:color w:val="000000"/>
          <w:sz w:val="22"/>
          <w:szCs w:val="22"/>
          <w:lang w:eastAsia="en-US"/>
        </w:rPr>
      </w:pPr>
      <w:r w:rsidRPr="00012422">
        <w:rPr>
          <w:rFonts w:eastAsiaTheme="minorHAnsi"/>
          <w:color w:val="000000"/>
          <w:sz w:val="22"/>
          <w:szCs w:val="22"/>
          <w:lang w:eastAsia="en-US"/>
        </w:rPr>
        <w:t xml:space="preserve">Prowadzenie zajęć w sposób zapewniający równe traktowanie wszystkich uczestników niezależnie od ich płci, stopnia niepełnosprawności, pochodzenia etnicznego i przekonań religijnych. </w:t>
      </w:r>
    </w:p>
    <w:p w:rsidR="00683645" w:rsidRPr="00012422" w:rsidRDefault="00683645" w:rsidP="00683645">
      <w:pPr>
        <w:pStyle w:val="Akapitzlist"/>
        <w:numPr>
          <w:ilvl w:val="0"/>
          <w:numId w:val="39"/>
        </w:numPr>
        <w:autoSpaceDE w:val="0"/>
        <w:autoSpaceDN w:val="0"/>
        <w:adjustRightInd w:val="0"/>
        <w:jc w:val="both"/>
        <w:rPr>
          <w:rFonts w:eastAsiaTheme="minorHAnsi"/>
          <w:color w:val="000000"/>
          <w:sz w:val="22"/>
          <w:szCs w:val="22"/>
          <w:lang w:eastAsia="en-US"/>
        </w:rPr>
      </w:pPr>
      <w:r w:rsidRPr="00012422">
        <w:rPr>
          <w:rFonts w:eastAsiaTheme="minorHAnsi"/>
          <w:color w:val="000000"/>
          <w:sz w:val="22"/>
          <w:szCs w:val="22"/>
          <w:lang w:eastAsia="en-US"/>
        </w:rPr>
        <w:t>Zapewnienie prawidłowej realizacji szkolenia poprzez przeprowadzenie zajęć praktycznych, uwzględniając specyfikę, zakres i tematykę realizowanego szkolenia oraz indywidualne potrzeby uczestników szkolenia.</w:t>
      </w:r>
    </w:p>
    <w:p w:rsidR="00683645" w:rsidRPr="00012422" w:rsidRDefault="00683645" w:rsidP="00683645">
      <w:pPr>
        <w:pStyle w:val="Akapitzlist"/>
        <w:numPr>
          <w:ilvl w:val="0"/>
          <w:numId w:val="39"/>
        </w:numPr>
        <w:autoSpaceDE w:val="0"/>
        <w:autoSpaceDN w:val="0"/>
        <w:adjustRightInd w:val="0"/>
        <w:jc w:val="both"/>
        <w:rPr>
          <w:rFonts w:eastAsiaTheme="minorHAnsi"/>
          <w:color w:val="000000"/>
          <w:sz w:val="22"/>
          <w:szCs w:val="22"/>
          <w:lang w:eastAsia="en-US"/>
        </w:rPr>
      </w:pPr>
      <w:r w:rsidRPr="00012422">
        <w:rPr>
          <w:rFonts w:eastAsiaTheme="minorHAnsi"/>
          <w:color w:val="000000"/>
          <w:sz w:val="22"/>
          <w:szCs w:val="22"/>
          <w:lang w:eastAsia="en-US"/>
        </w:rPr>
        <w:t>Podpisanie przez Wykonawcę i Zamawiającego po przeprowadzeniu szkolenia protokołu wykonania usługi.</w:t>
      </w:r>
    </w:p>
    <w:p w:rsidR="00683645" w:rsidRPr="00012422" w:rsidRDefault="00683645" w:rsidP="00683645">
      <w:pPr>
        <w:pStyle w:val="Akapitzlist"/>
        <w:numPr>
          <w:ilvl w:val="0"/>
          <w:numId w:val="39"/>
        </w:numPr>
        <w:autoSpaceDE w:val="0"/>
        <w:autoSpaceDN w:val="0"/>
        <w:adjustRightInd w:val="0"/>
        <w:jc w:val="both"/>
        <w:rPr>
          <w:rFonts w:eastAsiaTheme="minorHAnsi"/>
          <w:color w:val="000000"/>
          <w:sz w:val="22"/>
          <w:szCs w:val="22"/>
          <w:lang w:eastAsia="en-US"/>
        </w:rPr>
      </w:pPr>
      <w:r w:rsidRPr="00012422">
        <w:rPr>
          <w:rFonts w:eastAsiaTheme="minorHAnsi"/>
          <w:color w:val="000000"/>
          <w:sz w:val="22"/>
          <w:szCs w:val="22"/>
          <w:lang w:eastAsia="en-US"/>
        </w:rPr>
        <w:t>Realizacja usług powinna odbywać z zachowaniem zasady zrównoważonego rozwoju poprzez oszczędność energii i wody, powtórne wykorzystanie zasobów, poszanowanie środowiska, wysoką jakość materiałów szkoleniowych, tak by posłużyły dłużej, drukowanie dwustronne/zamieszczanie materiałów do pobrania, oszczędzanie energii, rozmieszanie w miejscach zajęć informacji przypominających o konieczności dbałości o środowisko naturalne, stosowanie pojemników na makulaturę, segregację śmieci, wyłączanie nieużywanych urządzeń z prądu, korzystanie tylko z niezbędnego światła.</w:t>
      </w:r>
    </w:p>
    <w:p w:rsidR="00683645" w:rsidRPr="00012422" w:rsidRDefault="00683645" w:rsidP="00683645">
      <w:pPr>
        <w:pStyle w:val="Akapitzlist"/>
        <w:numPr>
          <w:ilvl w:val="0"/>
          <w:numId w:val="39"/>
        </w:numPr>
        <w:autoSpaceDE w:val="0"/>
        <w:autoSpaceDN w:val="0"/>
        <w:adjustRightInd w:val="0"/>
        <w:jc w:val="both"/>
        <w:rPr>
          <w:rFonts w:eastAsiaTheme="minorHAnsi"/>
          <w:color w:val="000000"/>
          <w:sz w:val="22"/>
          <w:szCs w:val="22"/>
          <w:lang w:eastAsia="en-US"/>
        </w:rPr>
      </w:pPr>
      <w:r w:rsidRPr="00012422">
        <w:rPr>
          <w:rFonts w:eastAsiaTheme="minorHAnsi"/>
          <w:sz w:val="22"/>
          <w:szCs w:val="22"/>
          <w:lang w:eastAsia="en-US"/>
        </w:rPr>
        <w:t xml:space="preserve">Informowanie uczestników szkolenia  o współfinansowaniu szkolenia </w:t>
      </w:r>
      <w:r w:rsidRPr="00012422">
        <w:rPr>
          <w:bCs/>
          <w:spacing w:val="2"/>
          <w:sz w:val="22"/>
          <w:szCs w:val="22"/>
        </w:rPr>
        <w:t xml:space="preserve">w ramach </w:t>
      </w:r>
      <w:r w:rsidRPr="00012422">
        <w:rPr>
          <w:sz w:val="22"/>
          <w:szCs w:val="22"/>
        </w:rPr>
        <w:t>przedsięwzięcia</w:t>
      </w:r>
      <w:r w:rsidRPr="00012422">
        <w:rPr>
          <w:bCs/>
          <w:spacing w:val="2"/>
          <w:sz w:val="22"/>
          <w:szCs w:val="22"/>
        </w:rPr>
        <w:t xml:space="preserve"> pn. </w:t>
      </w:r>
      <w:r w:rsidRPr="00012422">
        <w:rPr>
          <w:sz w:val="22"/>
          <w:szCs w:val="22"/>
        </w:rPr>
        <w:t>„Zwiększenie dostępności i jakości świadczeń opieki zdrowotnej poprzez zwiększenie ilości świadczeń w Zakładzie Opiekuńczo-Leczniczym i Zakładzie Rehabilitacji Leczniczej,</w:t>
      </w:r>
      <w:r w:rsidRPr="00012422">
        <w:rPr>
          <w:bCs/>
          <w:sz w:val="22"/>
          <w:szCs w:val="22"/>
        </w:rPr>
        <w:t xml:space="preserve"> </w:t>
      </w:r>
      <w:r w:rsidRPr="00012422">
        <w:rPr>
          <w:sz w:val="22"/>
          <w:szCs w:val="22"/>
        </w:rPr>
        <w:t>etap III i IV restrukturyzacji SP ZOZ w Mońkach”.</w:t>
      </w:r>
    </w:p>
    <w:p w:rsidR="00683645" w:rsidRPr="00012422" w:rsidRDefault="00683645" w:rsidP="00683645">
      <w:pPr>
        <w:pStyle w:val="Akapitzlist"/>
        <w:numPr>
          <w:ilvl w:val="0"/>
          <w:numId w:val="39"/>
        </w:numPr>
        <w:autoSpaceDE w:val="0"/>
        <w:autoSpaceDN w:val="0"/>
        <w:adjustRightInd w:val="0"/>
        <w:jc w:val="both"/>
        <w:rPr>
          <w:rFonts w:eastAsiaTheme="minorHAnsi"/>
          <w:color w:val="000000"/>
          <w:sz w:val="22"/>
          <w:szCs w:val="22"/>
          <w:lang w:eastAsia="en-US"/>
        </w:rPr>
      </w:pPr>
      <w:r w:rsidRPr="00012422">
        <w:rPr>
          <w:sz w:val="22"/>
          <w:szCs w:val="22"/>
        </w:rPr>
        <w:t>Szkolenie kończy się wydaniem Certyfikatu  dla każdego z uczestników</w:t>
      </w:r>
      <w:r w:rsidRPr="00012422">
        <w:rPr>
          <w:iCs/>
          <w:sz w:val="22"/>
          <w:szCs w:val="22"/>
        </w:rPr>
        <w:t xml:space="preserve"> o </w:t>
      </w:r>
      <w:r w:rsidRPr="00012422">
        <w:rPr>
          <w:sz w:val="22"/>
          <w:szCs w:val="22"/>
        </w:rPr>
        <w:t>ukończenia szkolenia HVLA.</w:t>
      </w:r>
    </w:p>
    <w:p w:rsidR="00683645" w:rsidRPr="00012422" w:rsidRDefault="00683645" w:rsidP="00683645">
      <w:pPr>
        <w:pStyle w:val="Akapitzlist"/>
        <w:numPr>
          <w:ilvl w:val="0"/>
          <w:numId w:val="39"/>
        </w:numPr>
        <w:autoSpaceDE w:val="0"/>
        <w:autoSpaceDN w:val="0"/>
        <w:adjustRightInd w:val="0"/>
        <w:jc w:val="both"/>
        <w:rPr>
          <w:rFonts w:eastAsiaTheme="minorHAnsi"/>
          <w:color w:val="000000"/>
          <w:sz w:val="22"/>
          <w:szCs w:val="22"/>
          <w:lang w:eastAsia="en-US"/>
        </w:rPr>
      </w:pPr>
      <w:r w:rsidRPr="00012422">
        <w:rPr>
          <w:sz w:val="22"/>
          <w:szCs w:val="22"/>
        </w:rPr>
        <w:t>Miejsce realizacji:</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83645" w:rsidRPr="00012422" w:rsidTr="00CA5D3E">
        <w:tc>
          <w:tcPr>
            <w:tcW w:w="9072" w:type="dxa"/>
            <w:tcBorders>
              <w:top w:val="nil"/>
              <w:left w:val="nil"/>
              <w:bottom w:val="nil"/>
              <w:right w:val="nil"/>
            </w:tcBorders>
            <w:hideMark/>
          </w:tcPr>
          <w:p w:rsidR="00683645" w:rsidRPr="00012422" w:rsidRDefault="00683645" w:rsidP="00CA5D3E">
            <w:pPr>
              <w:rPr>
                <w:sz w:val="22"/>
                <w:szCs w:val="22"/>
              </w:rPr>
            </w:pPr>
            <w:r w:rsidRPr="00012422">
              <w:rPr>
                <w:sz w:val="22"/>
                <w:szCs w:val="22"/>
              </w:rPr>
              <w:t>Szkolenie w siedzibie  Zamawiającego: Samodzielny Publiczny Zakład Opieki Zdrowotnej w Mońkach, ul. Al. Niepodległości 9, 19-100 Mońki</w:t>
            </w:r>
            <w:r>
              <w:rPr>
                <w:sz w:val="22"/>
                <w:szCs w:val="22"/>
              </w:rPr>
              <w:t>.</w:t>
            </w:r>
          </w:p>
        </w:tc>
      </w:tr>
    </w:tbl>
    <w:p w:rsidR="00123E85" w:rsidRDefault="00123E85" w:rsidP="005F06DA">
      <w:pPr>
        <w:pStyle w:val="Textbody"/>
        <w:widowControl/>
        <w:tabs>
          <w:tab w:val="left" w:pos="7613"/>
        </w:tabs>
        <w:spacing w:after="0" w:line="276" w:lineRule="auto"/>
        <w:textAlignment w:val="baseline"/>
        <w:rPr>
          <w:sz w:val="22"/>
          <w:szCs w:val="22"/>
        </w:rPr>
      </w:pPr>
    </w:p>
    <w:p w:rsidR="00591125" w:rsidRDefault="002E0DF1" w:rsidP="005F06DA">
      <w:pPr>
        <w:pStyle w:val="Textbody"/>
        <w:widowControl/>
        <w:tabs>
          <w:tab w:val="left" w:pos="7613"/>
        </w:tabs>
        <w:spacing w:after="0" w:line="276" w:lineRule="auto"/>
        <w:textAlignment w:val="baseline"/>
        <w:rPr>
          <w:sz w:val="22"/>
          <w:szCs w:val="22"/>
        </w:rPr>
      </w:pPr>
      <w:r>
        <w:rPr>
          <w:sz w:val="22"/>
          <w:szCs w:val="22"/>
        </w:rPr>
        <w:t xml:space="preserve">2. </w:t>
      </w:r>
      <w:r w:rsidR="00591125" w:rsidRPr="002E0DF1">
        <w:rPr>
          <w:sz w:val="22"/>
          <w:szCs w:val="22"/>
        </w:rPr>
        <w:t>Z tytułu prawidłowego wykonania przedmiotu umowy Wykonawca otrzyma  wynagrodzenie jak niżej, zgodnie ze złożoną ofertą Wykonawcy (Załącznik nr 1 - F</w:t>
      </w:r>
      <w:r w:rsidR="00360B12" w:rsidRPr="002E0DF1">
        <w:rPr>
          <w:sz w:val="22"/>
          <w:szCs w:val="22"/>
        </w:rPr>
        <w:t xml:space="preserve">ormularz ofertowy), o wartości </w:t>
      </w:r>
      <w:r w:rsidR="00591125" w:rsidRPr="002E0DF1">
        <w:rPr>
          <w:sz w:val="22"/>
          <w:szCs w:val="22"/>
        </w:rPr>
        <w:t>w PLN:</w:t>
      </w:r>
    </w:p>
    <w:p w:rsidR="00683645" w:rsidRPr="005F06DA" w:rsidRDefault="00683645" w:rsidP="00683645">
      <w:pPr>
        <w:pStyle w:val="Textbody"/>
        <w:widowControl/>
        <w:tabs>
          <w:tab w:val="left" w:pos="7613"/>
        </w:tabs>
        <w:spacing w:after="0" w:line="276" w:lineRule="auto"/>
        <w:jc w:val="center"/>
        <w:textAlignment w:val="baseline"/>
        <w:rPr>
          <w:sz w:val="22"/>
          <w:szCs w:val="22"/>
        </w:rPr>
      </w:pPr>
      <w:r>
        <w:rPr>
          <w:sz w:val="22"/>
          <w:szCs w:val="22"/>
        </w:rPr>
        <w:t>Pakiet ............</w:t>
      </w:r>
    </w:p>
    <w:p w:rsidR="00591125" w:rsidRPr="007C3B1E" w:rsidRDefault="00591125" w:rsidP="00571887">
      <w:pPr>
        <w:widowControl w:val="0"/>
        <w:numPr>
          <w:ilvl w:val="0"/>
          <w:numId w:val="16"/>
        </w:numPr>
        <w:autoSpaceDE w:val="0"/>
        <w:autoSpaceDN w:val="0"/>
        <w:adjustRightInd w:val="0"/>
        <w:spacing w:line="276" w:lineRule="auto"/>
        <w:rPr>
          <w:color w:val="000000"/>
          <w:sz w:val="22"/>
          <w:szCs w:val="22"/>
        </w:rPr>
      </w:pPr>
      <w:r w:rsidRPr="007C3B1E">
        <w:rPr>
          <w:color w:val="000000"/>
          <w:sz w:val="22"/>
          <w:szCs w:val="22"/>
        </w:rPr>
        <w:t>netto: ..............................  (słownie: …………………………………… …/100 złotych);</w:t>
      </w:r>
    </w:p>
    <w:p w:rsidR="00591125" w:rsidRPr="007C3B1E" w:rsidRDefault="00591125" w:rsidP="00571887">
      <w:pPr>
        <w:widowControl w:val="0"/>
        <w:numPr>
          <w:ilvl w:val="0"/>
          <w:numId w:val="16"/>
        </w:numPr>
        <w:autoSpaceDE w:val="0"/>
        <w:autoSpaceDN w:val="0"/>
        <w:adjustRightInd w:val="0"/>
        <w:spacing w:line="276" w:lineRule="auto"/>
        <w:rPr>
          <w:color w:val="000000"/>
          <w:sz w:val="22"/>
          <w:szCs w:val="22"/>
        </w:rPr>
      </w:pPr>
      <w:r w:rsidRPr="007C3B1E">
        <w:rPr>
          <w:color w:val="000000"/>
          <w:sz w:val="22"/>
          <w:szCs w:val="22"/>
        </w:rPr>
        <w:t>VAT .......... %, co stanowi: ………………(słownie: …</w:t>
      </w:r>
      <w:r w:rsidR="005A060E" w:rsidRPr="007C3B1E">
        <w:rPr>
          <w:color w:val="000000"/>
          <w:sz w:val="22"/>
          <w:szCs w:val="22"/>
        </w:rPr>
        <w:t>.</w:t>
      </w:r>
      <w:r w:rsidRPr="007C3B1E">
        <w:rPr>
          <w:color w:val="000000"/>
          <w:sz w:val="22"/>
          <w:szCs w:val="22"/>
        </w:rPr>
        <w:t>……………… …/100 złotych);</w:t>
      </w:r>
    </w:p>
    <w:p w:rsidR="00591125" w:rsidRPr="007C3B1E" w:rsidRDefault="00591125" w:rsidP="00571887">
      <w:pPr>
        <w:widowControl w:val="0"/>
        <w:numPr>
          <w:ilvl w:val="0"/>
          <w:numId w:val="16"/>
        </w:numPr>
        <w:autoSpaceDE w:val="0"/>
        <w:autoSpaceDN w:val="0"/>
        <w:adjustRightInd w:val="0"/>
        <w:spacing w:line="276" w:lineRule="auto"/>
        <w:rPr>
          <w:color w:val="000000"/>
          <w:sz w:val="22"/>
          <w:szCs w:val="22"/>
        </w:rPr>
      </w:pPr>
      <w:r w:rsidRPr="007C3B1E">
        <w:rPr>
          <w:color w:val="000000"/>
          <w:sz w:val="22"/>
          <w:szCs w:val="22"/>
        </w:rPr>
        <w:t>brutto: ..............................  (słownie: ………………………………………/100 złotych).</w:t>
      </w:r>
    </w:p>
    <w:p w:rsidR="00360B12" w:rsidRPr="007C3B1E" w:rsidRDefault="00360B12" w:rsidP="00360B12">
      <w:pPr>
        <w:widowControl w:val="0"/>
        <w:autoSpaceDE w:val="0"/>
        <w:autoSpaceDN w:val="0"/>
        <w:adjustRightInd w:val="0"/>
        <w:spacing w:line="276" w:lineRule="auto"/>
        <w:rPr>
          <w:color w:val="000000"/>
          <w:sz w:val="22"/>
          <w:szCs w:val="22"/>
        </w:rPr>
      </w:pPr>
      <w:r w:rsidRPr="007C3B1E">
        <w:rPr>
          <w:color w:val="000000"/>
          <w:sz w:val="22"/>
          <w:szCs w:val="22"/>
        </w:rPr>
        <w:t>w tym:</w:t>
      </w:r>
    </w:p>
    <w:p w:rsidR="00360B12" w:rsidRPr="007C3B1E" w:rsidRDefault="00360B12" w:rsidP="00360B12">
      <w:pPr>
        <w:widowControl w:val="0"/>
        <w:autoSpaceDE w:val="0"/>
        <w:autoSpaceDN w:val="0"/>
        <w:adjustRightInd w:val="0"/>
        <w:spacing w:line="276" w:lineRule="auto"/>
        <w:rPr>
          <w:sz w:val="23"/>
          <w:szCs w:val="23"/>
        </w:rPr>
      </w:pPr>
      <w:r w:rsidRPr="007C3B1E">
        <w:rPr>
          <w:sz w:val="23"/>
          <w:szCs w:val="23"/>
        </w:rPr>
        <w:t>cena za przeszkolenie 1 osoby:</w:t>
      </w:r>
    </w:p>
    <w:p w:rsidR="00360B12" w:rsidRPr="007C3B1E" w:rsidRDefault="00360B12" w:rsidP="00360B12">
      <w:pPr>
        <w:widowControl w:val="0"/>
        <w:numPr>
          <w:ilvl w:val="0"/>
          <w:numId w:val="28"/>
        </w:numPr>
        <w:autoSpaceDE w:val="0"/>
        <w:autoSpaceDN w:val="0"/>
        <w:adjustRightInd w:val="0"/>
        <w:spacing w:line="276" w:lineRule="auto"/>
        <w:rPr>
          <w:color w:val="000000"/>
          <w:sz w:val="22"/>
          <w:szCs w:val="22"/>
        </w:rPr>
      </w:pPr>
      <w:r w:rsidRPr="007C3B1E">
        <w:rPr>
          <w:color w:val="000000"/>
          <w:sz w:val="22"/>
          <w:szCs w:val="22"/>
        </w:rPr>
        <w:t>netto: ..............................  (słownie: …………………………………… …/100 złotych);</w:t>
      </w:r>
    </w:p>
    <w:p w:rsidR="00360B12" w:rsidRPr="007C3B1E" w:rsidRDefault="00360B12" w:rsidP="00360B12">
      <w:pPr>
        <w:widowControl w:val="0"/>
        <w:numPr>
          <w:ilvl w:val="0"/>
          <w:numId w:val="28"/>
        </w:numPr>
        <w:autoSpaceDE w:val="0"/>
        <w:autoSpaceDN w:val="0"/>
        <w:adjustRightInd w:val="0"/>
        <w:spacing w:line="276" w:lineRule="auto"/>
        <w:rPr>
          <w:color w:val="000000"/>
          <w:sz w:val="22"/>
          <w:szCs w:val="22"/>
        </w:rPr>
      </w:pPr>
      <w:r w:rsidRPr="007C3B1E">
        <w:rPr>
          <w:color w:val="000000"/>
          <w:sz w:val="22"/>
          <w:szCs w:val="22"/>
        </w:rPr>
        <w:t>VAT .......... %, co stanowi: ………………(słownie: ….……………… …/100 złotych);</w:t>
      </w:r>
    </w:p>
    <w:p w:rsidR="00360B12" w:rsidRPr="007C3B1E" w:rsidRDefault="00360B12" w:rsidP="00360B12">
      <w:pPr>
        <w:widowControl w:val="0"/>
        <w:numPr>
          <w:ilvl w:val="0"/>
          <w:numId w:val="28"/>
        </w:numPr>
        <w:autoSpaceDE w:val="0"/>
        <w:autoSpaceDN w:val="0"/>
        <w:adjustRightInd w:val="0"/>
        <w:spacing w:line="276" w:lineRule="auto"/>
        <w:rPr>
          <w:color w:val="000000"/>
          <w:sz w:val="22"/>
          <w:szCs w:val="22"/>
        </w:rPr>
      </w:pPr>
      <w:r w:rsidRPr="007C3B1E">
        <w:rPr>
          <w:color w:val="000000"/>
          <w:sz w:val="22"/>
          <w:szCs w:val="22"/>
        </w:rPr>
        <w:t>brutto: ..............................  (słownie: ………………………………………/100 złotych).</w:t>
      </w:r>
    </w:p>
    <w:p w:rsidR="000A420A" w:rsidRDefault="000A420A" w:rsidP="00713B65">
      <w:pPr>
        <w:widowControl w:val="0"/>
        <w:autoSpaceDE w:val="0"/>
        <w:autoSpaceDN w:val="0"/>
        <w:adjustRightInd w:val="0"/>
        <w:spacing w:line="276" w:lineRule="auto"/>
        <w:jc w:val="both"/>
        <w:rPr>
          <w:b/>
          <w:sz w:val="22"/>
          <w:szCs w:val="22"/>
        </w:rPr>
      </w:pPr>
    </w:p>
    <w:p w:rsidR="00360B12" w:rsidRPr="00EB5DA1" w:rsidRDefault="001A751C" w:rsidP="00713B65">
      <w:pPr>
        <w:widowControl w:val="0"/>
        <w:autoSpaceDE w:val="0"/>
        <w:autoSpaceDN w:val="0"/>
        <w:adjustRightInd w:val="0"/>
        <w:spacing w:line="276" w:lineRule="auto"/>
        <w:jc w:val="both"/>
        <w:rPr>
          <w:b/>
          <w:sz w:val="22"/>
          <w:szCs w:val="22"/>
        </w:rPr>
      </w:pPr>
      <w:r w:rsidRPr="00076046">
        <w:rPr>
          <w:b/>
          <w:sz w:val="22"/>
          <w:szCs w:val="22"/>
        </w:rPr>
        <w:t xml:space="preserve">Zamawiający oświadcza, że przedmiot Umowy będzie miał charakter usługi kształcenia zawodowego i będzie finansowany w całości ze środków publicznych. W związku z powyższym ma </w:t>
      </w:r>
      <w:r w:rsidRPr="00EB5DA1">
        <w:rPr>
          <w:b/>
          <w:sz w:val="22"/>
          <w:szCs w:val="22"/>
        </w:rPr>
        <w:t xml:space="preserve">zastosowanie art. 43 ust. 1 pkt 29 lit. c ustawy z dnia 11 marca 2004 r. o podatku od towarów i usług </w:t>
      </w:r>
      <w:r w:rsidR="00076046" w:rsidRPr="00931327">
        <w:rPr>
          <w:b/>
          <w:sz w:val="22"/>
          <w:szCs w:val="22"/>
        </w:rPr>
        <w:t xml:space="preserve">(t.j. Dz. U. z 2025 r. poz. 775 z </w:t>
      </w:r>
      <w:proofErr w:type="spellStart"/>
      <w:r w:rsidR="00076046" w:rsidRPr="00931327">
        <w:rPr>
          <w:b/>
          <w:sz w:val="22"/>
          <w:szCs w:val="22"/>
        </w:rPr>
        <w:t>późn</w:t>
      </w:r>
      <w:proofErr w:type="spellEnd"/>
      <w:r w:rsidR="00076046" w:rsidRPr="00931327">
        <w:rPr>
          <w:b/>
          <w:sz w:val="22"/>
          <w:szCs w:val="22"/>
        </w:rPr>
        <w:t>. zm.)</w:t>
      </w:r>
      <w:r w:rsidR="00076046" w:rsidRPr="00EB5DA1">
        <w:rPr>
          <w:b/>
          <w:sz w:val="22"/>
          <w:szCs w:val="22"/>
        </w:rPr>
        <w:t xml:space="preserve"> </w:t>
      </w:r>
      <w:r w:rsidRPr="00EB5DA1">
        <w:rPr>
          <w:b/>
          <w:sz w:val="22"/>
          <w:szCs w:val="22"/>
        </w:rPr>
        <w:t>oznaczający zwolnienie z podatku od towarów i usług.</w:t>
      </w:r>
    </w:p>
    <w:p w:rsidR="001A751C" w:rsidRPr="007C3B1E" w:rsidRDefault="001A751C" w:rsidP="00360B12">
      <w:pPr>
        <w:widowControl w:val="0"/>
        <w:autoSpaceDE w:val="0"/>
        <w:autoSpaceDN w:val="0"/>
        <w:adjustRightInd w:val="0"/>
        <w:spacing w:line="276" w:lineRule="auto"/>
        <w:rPr>
          <w:color w:val="000000"/>
          <w:sz w:val="22"/>
          <w:szCs w:val="22"/>
        </w:rPr>
      </w:pPr>
    </w:p>
    <w:p w:rsidR="003439D1" w:rsidRDefault="00024C1B" w:rsidP="003439D1">
      <w:pPr>
        <w:suppressAutoHyphens/>
        <w:spacing w:line="276" w:lineRule="auto"/>
        <w:jc w:val="both"/>
        <w:rPr>
          <w:rFonts w:cs="Arial"/>
          <w:sz w:val="22"/>
          <w:szCs w:val="22"/>
        </w:rPr>
      </w:pPr>
      <w:bookmarkStart w:id="2" w:name="_Hlk98492832"/>
      <w:bookmarkEnd w:id="1"/>
      <w:r w:rsidRPr="007C3B1E">
        <w:rPr>
          <w:rFonts w:cs="Arial"/>
          <w:sz w:val="22"/>
          <w:szCs w:val="22"/>
        </w:rPr>
        <w:t xml:space="preserve">Wykonawca zobowiązuje się do organizacji szkoleń zgodnie z </w:t>
      </w:r>
      <w:r w:rsidR="00016944" w:rsidRPr="007C3B1E">
        <w:rPr>
          <w:rFonts w:cs="Arial"/>
          <w:sz w:val="22"/>
          <w:szCs w:val="22"/>
        </w:rPr>
        <w:t>warunkami określonymi w Specyfikacji Warunków Zamówienia wraz z załącznikami oraz postanowieniami niniejszej umowy.</w:t>
      </w:r>
      <w:r w:rsidRPr="007C3B1E">
        <w:rPr>
          <w:rFonts w:cs="Arial"/>
          <w:sz w:val="22"/>
          <w:szCs w:val="22"/>
        </w:rPr>
        <w:t xml:space="preserve"> </w:t>
      </w:r>
    </w:p>
    <w:p w:rsidR="00024C1B" w:rsidRPr="003439D1" w:rsidRDefault="00024C1B" w:rsidP="00657CE3">
      <w:pPr>
        <w:pStyle w:val="Akapitzlist"/>
        <w:numPr>
          <w:ilvl w:val="0"/>
          <w:numId w:val="14"/>
        </w:numPr>
        <w:tabs>
          <w:tab w:val="clear" w:pos="360"/>
          <w:tab w:val="num" w:pos="0"/>
        </w:tabs>
        <w:suppressAutoHyphens/>
        <w:spacing w:line="276" w:lineRule="auto"/>
        <w:ind w:left="0" w:firstLine="0"/>
        <w:jc w:val="both"/>
        <w:rPr>
          <w:rFonts w:cs="Arial"/>
          <w:sz w:val="22"/>
          <w:szCs w:val="22"/>
        </w:rPr>
      </w:pPr>
      <w:r w:rsidRPr="003439D1">
        <w:rPr>
          <w:rFonts w:cs="Arial"/>
          <w:sz w:val="22"/>
          <w:szCs w:val="22"/>
        </w:rPr>
        <w:lastRenderedPageBreak/>
        <w:t>Wykonawca oświadcza</w:t>
      </w:r>
      <w:r w:rsidR="00901169" w:rsidRPr="003439D1">
        <w:rPr>
          <w:rFonts w:cs="Arial"/>
          <w:sz w:val="22"/>
          <w:szCs w:val="22"/>
        </w:rPr>
        <w:t>,</w:t>
      </w:r>
      <w:r w:rsidRPr="003439D1">
        <w:rPr>
          <w:rFonts w:cs="Arial"/>
          <w:sz w:val="22"/>
          <w:szCs w:val="22"/>
        </w:rPr>
        <w:t xml:space="preserve"> że posiada wiedzę i doświadczenie w realizacji usługi szkolenia o parametrach określonych przez Zamawiającego, oraz posiada wymagane prawem uprawnienia do prawidłowej realizacji przedmiotu niniejszej umowy.</w:t>
      </w:r>
    </w:p>
    <w:p w:rsidR="00024C1B" w:rsidRPr="007C3B1E" w:rsidRDefault="00024C1B" w:rsidP="00571887">
      <w:pPr>
        <w:numPr>
          <w:ilvl w:val="0"/>
          <w:numId w:val="14"/>
        </w:numPr>
        <w:suppressAutoHyphens/>
        <w:spacing w:line="276" w:lineRule="auto"/>
        <w:ind w:left="0" w:firstLine="0"/>
        <w:jc w:val="both"/>
        <w:rPr>
          <w:b/>
          <w:bCs/>
          <w:sz w:val="22"/>
          <w:szCs w:val="22"/>
        </w:rPr>
      </w:pPr>
      <w:r w:rsidRPr="007C3B1E">
        <w:rPr>
          <w:rFonts w:cs="Arial"/>
          <w:sz w:val="22"/>
          <w:szCs w:val="22"/>
        </w:rPr>
        <w:t>Strony zobowiązane są współpracować ze sobą w celu prawidłowej realizacji niniejszej umowy, w szczególności obowiązane są udzielać sobie wzajemnie wszelkich informacji niezbędnych dla właściwego wykonania przedmiotu umowy, o którym mowa w ust. 1.</w:t>
      </w:r>
    </w:p>
    <w:p w:rsidR="00024C1B" w:rsidRPr="007C3B1E" w:rsidRDefault="00024C1B" w:rsidP="00571887">
      <w:pPr>
        <w:numPr>
          <w:ilvl w:val="0"/>
          <w:numId w:val="14"/>
        </w:numPr>
        <w:suppressAutoHyphens/>
        <w:spacing w:line="276" w:lineRule="auto"/>
        <w:ind w:left="0" w:firstLine="0"/>
        <w:jc w:val="both"/>
        <w:rPr>
          <w:b/>
          <w:bCs/>
          <w:sz w:val="22"/>
          <w:szCs w:val="22"/>
        </w:rPr>
      </w:pPr>
      <w:r w:rsidRPr="007C3B1E">
        <w:rPr>
          <w:rFonts w:cs="Arial"/>
          <w:sz w:val="22"/>
          <w:szCs w:val="22"/>
        </w:rPr>
        <w:t>Wykonawca zobowiązuje się do wykonywania czynności objętych przedmiotem niniejszej umowy terminowo i przy dołożeniu należytej staranności.</w:t>
      </w:r>
      <w:bookmarkEnd w:id="2"/>
    </w:p>
    <w:p w:rsidR="00024C1B" w:rsidRPr="007C3B1E" w:rsidRDefault="00024C1B" w:rsidP="00571887">
      <w:pPr>
        <w:numPr>
          <w:ilvl w:val="0"/>
          <w:numId w:val="14"/>
        </w:numPr>
        <w:suppressAutoHyphens/>
        <w:spacing w:line="276" w:lineRule="auto"/>
        <w:ind w:left="0" w:firstLine="0"/>
        <w:jc w:val="both"/>
        <w:rPr>
          <w:b/>
          <w:bCs/>
          <w:sz w:val="22"/>
          <w:szCs w:val="22"/>
        </w:rPr>
      </w:pPr>
      <w:r w:rsidRPr="007C3B1E">
        <w:rPr>
          <w:rFonts w:cs="Arial"/>
          <w:sz w:val="22"/>
          <w:szCs w:val="22"/>
        </w:rPr>
        <w:t>Wykonawca oświadcza, że posiada środki niezbędne do terminowego, prawidłowego i kompletnego</w:t>
      </w:r>
      <w:r w:rsidRPr="007C3B1E">
        <w:rPr>
          <w:rFonts w:cs="Arial"/>
          <w:bCs/>
          <w:iCs/>
          <w:sz w:val="22"/>
          <w:szCs w:val="22"/>
        </w:rPr>
        <w:t xml:space="preserve"> wykonania usługi w zakresie określonym w umowie.</w:t>
      </w:r>
    </w:p>
    <w:p w:rsidR="00F840D9" w:rsidRPr="00683645" w:rsidRDefault="00F840D9" w:rsidP="00571887">
      <w:pPr>
        <w:widowControl w:val="0"/>
        <w:numPr>
          <w:ilvl w:val="0"/>
          <w:numId w:val="14"/>
        </w:numPr>
        <w:suppressAutoHyphens/>
        <w:spacing w:line="276" w:lineRule="auto"/>
        <w:jc w:val="both"/>
        <w:rPr>
          <w:sz w:val="22"/>
          <w:szCs w:val="22"/>
        </w:rPr>
      </w:pPr>
      <w:r w:rsidRPr="00683645">
        <w:rPr>
          <w:sz w:val="22"/>
          <w:szCs w:val="22"/>
        </w:rPr>
        <w:t xml:space="preserve">Zamawiający zobowiązuje się do zrealizowania przedmiotu umowy w wysokości minimalnej </w:t>
      </w:r>
      <w:r w:rsidRPr="00683645">
        <w:rPr>
          <w:sz w:val="22"/>
          <w:szCs w:val="22"/>
        </w:rPr>
        <w:br/>
      </w:r>
      <w:r w:rsidR="0005727A" w:rsidRPr="00683645">
        <w:rPr>
          <w:sz w:val="22"/>
          <w:szCs w:val="22"/>
        </w:rPr>
        <w:t xml:space="preserve">80 </w:t>
      </w:r>
      <w:r w:rsidRPr="00683645">
        <w:rPr>
          <w:sz w:val="22"/>
          <w:szCs w:val="22"/>
        </w:rPr>
        <w:t>% wartości brutto umowy</w:t>
      </w:r>
      <w:r w:rsidR="00360B12" w:rsidRPr="00683645">
        <w:rPr>
          <w:sz w:val="22"/>
          <w:szCs w:val="22"/>
        </w:rPr>
        <w:t xml:space="preserve"> </w:t>
      </w:r>
      <w:r w:rsidRPr="00683645">
        <w:rPr>
          <w:sz w:val="22"/>
          <w:szCs w:val="22"/>
        </w:rPr>
        <w:t xml:space="preserve">określonej w ust. 2. </w:t>
      </w:r>
    </w:p>
    <w:p w:rsidR="002D6769" w:rsidRDefault="002D6769" w:rsidP="002D6769">
      <w:pPr>
        <w:spacing w:line="276" w:lineRule="auto"/>
        <w:rPr>
          <w:rFonts w:cs="Arial"/>
          <w:b/>
          <w:bCs/>
          <w:iCs/>
          <w:sz w:val="22"/>
          <w:szCs w:val="22"/>
        </w:rPr>
      </w:pPr>
      <w:bookmarkStart w:id="3" w:name="_Hlk207094607"/>
    </w:p>
    <w:p w:rsidR="00024C1B" w:rsidRPr="009D396C" w:rsidRDefault="00024C1B" w:rsidP="002D6769">
      <w:pPr>
        <w:spacing w:line="276" w:lineRule="auto"/>
        <w:jc w:val="center"/>
        <w:rPr>
          <w:rFonts w:cs="Arial"/>
          <w:bCs/>
          <w:iCs/>
          <w:sz w:val="22"/>
          <w:szCs w:val="22"/>
        </w:rPr>
      </w:pPr>
      <w:r w:rsidRPr="009D396C">
        <w:rPr>
          <w:rFonts w:cs="Arial"/>
          <w:b/>
          <w:bCs/>
          <w:iCs/>
          <w:sz w:val="22"/>
          <w:szCs w:val="22"/>
        </w:rPr>
        <w:t>§ 2</w:t>
      </w:r>
    </w:p>
    <w:p w:rsidR="00024C1B" w:rsidRPr="009D396C" w:rsidRDefault="00024C1B" w:rsidP="00683645">
      <w:pPr>
        <w:pStyle w:val="Akapitzlist"/>
        <w:widowControl w:val="0"/>
        <w:numPr>
          <w:ilvl w:val="0"/>
          <w:numId w:val="3"/>
        </w:numPr>
        <w:tabs>
          <w:tab w:val="left" w:pos="0"/>
        </w:tabs>
        <w:suppressAutoHyphens/>
        <w:spacing w:line="276" w:lineRule="auto"/>
        <w:ind w:left="0" w:hanging="426"/>
        <w:jc w:val="both"/>
        <w:rPr>
          <w:rFonts w:cs="Arial"/>
          <w:sz w:val="22"/>
          <w:szCs w:val="22"/>
        </w:rPr>
      </w:pPr>
      <w:r w:rsidRPr="009D396C">
        <w:rPr>
          <w:rFonts w:cs="Arial"/>
          <w:sz w:val="22"/>
          <w:szCs w:val="22"/>
        </w:rPr>
        <w:t>Wykonawca oświadcza, że  w ramach realizacji umowy zapewni:</w:t>
      </w:r>
    </w:p>
    <w:p w:rsidR="009D396C" w:rsidRDefault="00024C1B" w:rsidP="00B07556">
      <w:pPr>
        <w:tabs>
          <w:tab w:val="left" w:pos="0"/>
        </w:tabs>
        <w:spacing w:line="276" w:lineRule="auto"/>
        <w:jc w:val="both"/>
        <w:rPr>
          <w:sz w:val="22"/>
          <w:szCs w:val="22"/>
        </w:rPr>
      </w:pPr>
      <w:r w:rsidRPr="009D396C">
        <w:rPr>
          <w:rFonts w:cs="Arial"/>
          <w:sz w:val="22"/>
          <w:szCs w:val="22"/>
        </w:rPr>
        <w:t xml:space="preserve">1) odpowiednią do przeprowadzenia </w:t>
      </w:r>
      <w:r w:rsidRPr="009D396C">
        <w:rPr>
          <w:sz w:val="22"/>
          <w:szCs w:val="22"/>
        </w:rPr>
        <w:t>zajęć wiedzę</w:t>
      </w:r>
      <w:r w:rsidR="009D396C" w:rsidRPr="009D396C">
        <w:rPr>
          <w:color w:val="001D35"/>
          <w:sz w:val="22"/>
          <w:szCs w:val="22"/>
          <w:shd w:val="clear" w:color="auto" w:fill="FFFFFF"/>
        </w:rPr>
        <w:t>, umiejętności i doświadczenie, które pozwalają efektywnie wykonać usługę </w:t>
      </w:r>
      <w:r w:rsidR="009D396C" w:rsidRPr="009D396C">
        <w:rPr>
          <w:sz w:val="22"/>
          <w:szCs w:val="22"/>
        </w:rPr>
        <w:t xml:space="preserve"> </w:t>
      </w:r>
      <w:r w:rsidRPr="009D396C">
        <w:rPr>
          <w:sz w:val="22"/>
          <w:szCs w:val="22"/>
        </w:rPr>
        <w:t>w zakresie organizacji szkolenia zgodnie</w:t>
      </w:r>
      <w:r w:rsidR="009D396C">
        <w:rPr>
          <w:sz w:val="22"/>
          <w:szCs w:val="22"/>
        </w:rPr>
        <w:t xml:space="preserve"> z opisem przedmiotu zamówienia;</w:t>
      </w:r>
    </w:p>
    <w:p w:rsidR="00024C1B" w:rsidRPr="009D396C" w:rsidRDefault="00024C1B" w:rsidP="00B07556">
      <w:pPr>
        <w:tabs>
          <w:tab w:val="left" w:pos="0"/>
        </w:tabs>
        <w:spacing w:line="276" w:lineRule="auto"/>
        <w:jc w:val="both"/>
        <w:rPr>
          <w:rFonts w:cs="Arial"/>
          <w:sz w:val="22"/>
          <w:szCs w:val="22"/>
        </w:rPr>
      </w:pPr>
      <w:r w:rsidRPr="009D396C">
        <w:rPr>
          <w:rFonts w:cs="Arial"/>
          <w:sz w:val="22"/>
          <w:szCs w:val="22"/>
        </w:rPr>
        <w:t>2) personel</w:t>
      </w:r>
      <w:r w:rsidR="009D396C">
        <w:rPr>
          <w:rFonts w:cs="Arial"/>
          <w:sz w:val="22"/>
          <w:szCs w:val="22"/>
        </w:rPr>
        <w:t xml:space="preserve"> posiadający stosowne doświadczenie oraz uprawnienia w zakresie tematyki szkolenia</w:t>
      </w:r>
      <w:r w:rsidRPr="009D396C">
        <w:rPr>
          <w:rFonts w:cs="Arial"/>
          <w:sz w:val="22"/>
          <w:szCs w:val="22"/>
        </w:rPr>
        <w:t>;</w:t>
      </w:r>
    </w:p>
    <w:p w:rsidR="00024C1B" w:rsidRPr="009D396C" w:rsidRDefault="00024C1B" w:rsidP="00B07556">
      <w:pPr>
        <w:tabs>
          <w:tab w:val="left" w:pos="0"/>
        </w:tabs>
        <w:spacing w:line="276" w:lineRule="auto"/>
        <w:jc w:val="both"/>
        <w:rPr>
          <w:rFonts w:cs="Arial"/>
          <w:sz w:val="22"/>
          <w:szCs w:val="22"/>
        </w:rPr>
      </w:pPr>
      <w:r w:rsidRPr="009D396C">
        <w:rPr>
          <w:rFonts w:cs="Arial"/>
          <w:sz w:val="22"/>
          <w:szCs w:val="22"/>
        </w:rPr>
        <w:t>3) materiały dydaktyczne dla każdego z uczestników szkolenia;</w:t>
      </w:r>
    </w:p>
    <w:p w:rsidR="00024C1B" w:rsidRPr="009D396C" w:rsidRDefault="00024C1B" w:rsidP="00B07556">
      <w:pPr>
        <w:tabs>
          <w:tab w:val="left" w:pos="0"/>
        </w:tabs>
        <w:spacing w:line="276" w:lineRule="auto"/>
        <w:jc w:val="both"/>
        <w:rPr>
          <w:rFonts w:cs="Arial"/>
          <w:sz w:val="22"/>
          <w:szCs w:val="22"/>
        </w:rPr>
      </w:pPr>
      <w:r w:rsidRPr="009D396C">
        <w:rPr>
          <w:rFonts w:cs="Arial"/>
          <w:sz w:val="22"/>
          <w:szCs w:val="22"/>
        </w:rPr>
        <w:t>4) bezpieczeństwo każdemu uczestnikowi zajęć na czas ich realizacji;</w:t>
      </w:r>
    </w:p>
    <w:p w:rsidR="00024C1B" w:rsidRPr="009D396C" w:rsidRDefault="00024C1B" w:rsidP="00683645">
      <w:pPr>
        <w:pStyle w:val="Akapitzlist"/>
        <w:widowControl w:val="0"/>
        <w:numPr>
          <w:ilvl w:val="0"/>
          <w:numId w:val="3"/>
        </w:numPr>
        <w:tabs>
          <w:tab w:val="left" w:pos="0"/>
        </w:tabs>
        <w:suppressAutoHyphens/>
        <w:spacing w:line="276" w:lineRule="auto"/>
        <w:ind w:left="0" w:hanging="426"/>
        <w:jc w:val="both"/>
        <w:rPr>
          <w:rFonts w:cs="Arial"/>
          <w:sz w:val="22"/>
          <w:szCs w:val="22"/>
        </w:rPr>
      </w:pPr>
      <w:r w:rsidRPr="009D396C">
        <w:rPr>
          <w:rFonts w:cs="Arial"/>
          <w:sz w:val="22"/>
          <w:szCs w:val="22"/>
        </w:rPr>
        <w:t xml:space="preserve">Wykonawca oświadcza, że w trakcie </w:t>
      </w:r>
      <w:bookmarkEnd w:id="3"/>
      <w:r w:rsidRPr="009D396C">
        <w:rPr>
          <w:rFonts w:cs="Arial"/>
          <w:sz w:val="22"/>
          <w:szCs w:val="22"/>
        </w:rPr>
        <w:t xml:space="preserve">realizacji przedmiotu umowy, będzie ponosił pełną odpowiedzialność, w tym odszkodowawczą za szkody powstałe na osobach trzecich (w tym osobach uczestniczących w </w:t>
      </w:r>
      <w:r w:rsidR="000301E3">
        <w:rPr>
          <w:rFonts w:cs="Arial"/>
          <w:sz w:val="22"/>
          <w:szCs w:val="22"/>
        </w:rPr>
        <w:t>szkoleniach</w:t>
      </w:r>
      <w:r w:rsidRPr="009D396C">
        <w:rPr>
          <w:rFonts w:cs="Arial"/>
          <w:sz w:val="22"/>
          <w:szCs w:val="22"/>
        </w:rPr>
        <w:t>), mieniu osób trzecich, mieniu Zamawiającego oraz za wszelkie swoje działania i zaniechania, jak również za działania i zaniechania osób trzecich, którymi będzie się posługiwał, przy realizacji przedmiotu umowy.</w:t>
      </w:r>
    </w:p>
    <w:p w:rsidR="00024C1B" w:rsidRPr="00901169" w:rsidRDefault="00024C1B" w:rsidP="00683645">
      <w:pPr>
        <w:pStyle w:val="Akapitzlist"/>
        <w:widowControl w:val="0"/>
        <w:numPr>
          <w:ilvl w:val="0"/>
          <w:numId w:val="3"/>
        </w:numPr>
        <w:tabs>
          <w:tab w:val="left" w:pos="0"/>
        </w:tabs>
        <w:suppressAutoHyphens/>
        <w:spacing w:line="276" w:lineRule="auto"/>
        <w:ind w:left="0" w:hanging="426"/>
        <w:jc w:val="both"/>
        <w:rPr>
          <w:rFonts w:cs="Arial"/>
          <w:sz w:val="22"/>
          <w:szCs w:val="22"/>
        </w:rPr>
      </w:pPr>
      <w:r w:rsidRPr="009D396C">
        <w:rPr>
          <w:rFonts w:cs="Arial"/>
          <w:sz w:val="22"/>
          <w:szCs w:val="22"/>
        </w:rPr>
        <w:t xml:space="preserve">W przypadku, gdy Wykonawca będzie posługiwał się przy realizacji </w:t>
      </w:r>
      <w:r w:rsidRPr="00901169">
        <w:rPr>
          <w:rFonts w:cs="Arial"/>
          <w:sz w:val="22"/>
          <w:szCs w:val="22"/>
        </w:rPr>
        <w:t>umowy osobami trzecimi, ponosi pełną odpowiedzialność za wszelkie rozliczenia z tymi osobami.</w:t>
      </w:r>
    </w:p>
    <w:p w:rsidR="00024C1B" w:rsidRDefault="00024C1B" w:rsidP="00683645">
      <w:pPr>
        <w:pStyle w:val="Akapitzlist"/>
        <w:widowControl w:val="0"/>
        <w:numPr>
          <w:ilvl w:val="0"/>
          <w:numId w:val="3"/>
        </w:numPr>
        <w:tabs>
          <w:tab w:val="left" w:pos="0"/>
        </w:tabs>
        <w:suppressAutoHyphens/>
        <w:spacing w:line="276" w:lineRule="auto"/>
        <w:ind w:left="0" w:hanging="426"/>
        <w:jc w:val="both"/>
        <w:rPr>
          <w:rFonts w:cs="Arial"/>
          <w:sz w:val="22"/>
          <w:szCs w:val="22"/>
        </w:rPr>
      </w:pPr>
      <w:r w:rsidRPr="00683645">
        <w:rPr>
          <w:rFonts w:cs="Arial"/>
          <w:sz w:val="22"/>
          <w:szCs w:val="22"/>
        </w:rPr>
        <w:t>Do wzajemnego współdziałania przy realizacji umowy i podpisania protokołów, zgodnie z</w:t>
      </w:r>
      <w:r w:rsidRPr="009D396C">
        <w:rPr>
          <w:rFonts w:cs="Arial"/>
          <w:sz w:val="22"/>
          <w:szCs w:val="22"/>
        </w:rPr>
        <w:t xml:space="preserve"> Załącznikiem nr 2 do wzoru umowy, Strony wyznaczają swoich przedstawicieli:</w:t>
      </w:r>
    </w:p>
    <w:p w:rsidR="002779C3" w:rsidRPr="009D396C" w:rsidRDefault="002779C3" w:rsidP="002779C3">
      <w:pPr>
        <w:pStyle w:val="Akapitzlist"/>
        <w:widowControl w:val="0"/>
        <w:tabs>
          <w:tab w:val="left" w:pos="-284"/>
        </w:tabs>
        <w:suppressAutoHyphens/>
        <w:spacing w:line="276" w:lineRule="auto"/>
        <w:ind w:left="-284" w:hanging="142"/>
        <w:jc w:val="both"/>
        <w:rPr>
          <w:rFonts w:cs="Arial"/>
          <w:sz w:val="22"/>
          <w:szCs w:val="22"/>
        </w:rPr>
      </w:pPr>
      <w:r>
        <w:rPr>
          <w:sz w:val="22"/>
          <w:szCs w:val="22"/>
        </w:rPr>
        <w:t>4.1.</w:t>
      </w:r>
      <w:r w:rsidRPr="002779C3">
        <w:rPr>
          <w:b/>
          <w:sz w:val="22"/>
          <w:szCs w:val="22"/>
        </w:rPr>
        <w:t>Pakiet 1</w:t>
      </w:r>
      <w:r w:rsidRPr="00012422">
        <w:rPr>
          <w:sz w:val="22"/>
          <w:szCs w:val="22"/>
        </w:rPr>
        <w:t xml:space="preserve"> - Szkolenie farmaceutów z zakresu leczenia dojelitowego i pozajelitowego</w:t>
      </w:r>
      <w:r w:rsidR="00CA7082">
        <w:rPr>
          <w:sz w:val="22"/>
          <w:szCs w:val="22"/>
        </w:rPr>
        <w:t xml:space="preserve"> dla pacjentów opieki długoterminowej:</w:t>
      </w:r>
    </w:p>
    <w:p w:rsidR="00024C1B" w:rsidRPr="009D396C" w:rsidRDefault="00A66D79" w:rsidP="00683645">
      <w:pPr>
        <w:tabs>
          <w:tab w:val="left" w:pos="0"/>
        </w:tabs>
        <w:spacing w:line="276" w:lineRule="auto"/>
        <w:ind w:hanging="426"/>
        <w:jc w:val="both"/>
        <w:rPr>
          <w:rFonts w:cs="Arial"/>
          <w:sz w:val="22"/>
          <w:szCs w:val="22"/>
        </w:rPr>
      </w:pPr>
      <w:r>
        <w:rPr>
          <w:rFonts w:cs="Arial"/>
          <w:sz w:val="22"/>
          <w:szCs w:val="22"/>
        </w:rPr>
        <w:tab/>
      </w:r>
      <w:r w:rsidR="00024C1B" w:rsidRPr="009D396C">
        <w:rPr>
          <w:rFonts w:cs="Arial"/>
          <w:sz w:val="22"/>
          <w:szCs w:val="22"/>
        </w:rPr>
        <w:t>1) …………………………………………………… - po stronie Zamawiającego.</w:t>
      </w:r>
    </w:p>
    <w:p w:rsidR="000A13DA" w:rsidRDefault="00A66D79" w:rsidP="00683645">
      <w:pPr>
        <w:tabs>
          <w:tab w:val="left" w:pos="0"/>
        </w:tabs>
        <w:spacing w:line="276" w:lineRule="auto"/>
        <w:ind w:hanging="426"/>
        <w:jc w:val="both"/>
        <w:rPr>
          <w:rFonts w:cs="Arial"/>
          <w:sz w:val="22"/>
          <w:szCs w:val="22"/>
        </w:rPr>
      </w:pPr>
      <w:r>
        <w:rPr>
          <w:rFonts w:cs="Arial"/>
          <w:sz w:val="22"/>
          <w:szCs w:val="22"/>
        </w:rPr>
        <w:tab/>
      </w:r>
      <w:r w:rsidR="00024C1B" w:rsidRPr="00D0521F">
        <w:rPr>
          <w:rFonts w:cs="Arial"/>
          <w:sz w:val="22"/>
          <w:szCs w:val="22"/>
        </w:rPr>
        <w:t>2) …………………………………………………… - po stronie Wykonawcy</w:t>
      </w:r>
    </w:p>
    <w:p w:rsidR="002779C3" w:rsidRDefault="002779C3" w:rsidP="00683645">
      <w:pPr>
        <w:tabs>
          <w:tab w:val="left" w:pos="0"/>
        </w:tabs>
        <w:spacing w:line="276" w:lineRule="auto"/>
        <w:ind w:hanging="426"/>
        <w:jc w:val="both"/>
        <w:rPr>
          <w:sz w:val="22"/>
          <w:szCs w:val="22"/>
        </w:rPr>
      </w:pPr>
      <w:r>
        <w:rPr>
          <w:rFonts w:cs="Arial"/>
          <w:sz w:val="22"/>
          <w:szCs w:val="22"/>
        </w:rPr>
        <w:t xml:space="preserve">4.2. </w:t>
      </w:r>
      <w:r w:rsidRPr="002779C3">
        <w:rPr>
          <w:b/>
          <w:sz w:val="22"/>
          <w:szCs w:val="22"/>
        </w:rPr>
        <w:t>Pakiet 2</w:t>
      </w:r>
      <w:r w:rsidRPr="00012422">
        <w:rPr>
          <w:sz w:val="22"/>
          <w:szCs w:val="22"/>
        </w:rPr>
        <w:t xml:space="preserve"> - Szkolenie fizjoterapeutów z zakresu techniki manipulacji </w:t>
      </w:r>
      <w:proofErr w:type="spellStart"/>
      <w:r w:rsidRPr="00012422">
        <w:rPr>
          <w:sz w:val="22"/>
          <w:szCs w:val="22"/>
        </w:rPr>
        <w:t>krótkodźwigniowych</w:t>
      </w:r>
      <w:proofErr w:type="spellEnd"/>
      <w:r w:rsidRPr="00012422">
        <w:rPr>
          <w:sz w:val="22"/>
          <w:szCs w:val="22"/>
        </w:rPr>
        <w:t xml:space="preserve"> HVLA </w:t>
      </w:r>
      <w:r w:rsidR="00CA7082">
        <w:rPr>
          <w:sz w:val="22"/>
          <w:szCs w:val="22"/>
        </w:rPr>
        <w:t>dla pacjentów opieki długoterminowej - cz. 2:</w:t>
      </w:r>
    </w:p>
    <w:p w:rsidR="002779C3" w:rsidRPr="009D396C" w:rsidRDefault="00A66D79" w:rsidP="002779C3">
      <w:pPr>
        <w:tabs>
          <w:tab w:val="left" w:pos="0"/>
        </w:tabs>
        <w:spacing w:line="276" w:lineRule="auto"/>
        <w:ind w:hanging="426"/>
        <w:jc w:val="both"/>
        <w:rPr>
          <w:rFonts w:cs="Arial"/>
          <w:sz w:val="22"/>
          <w:szCs w:val="22"/>
        </w:rPr>
      </w:pPr>
      <w:r>
        <w:rPr>
          <w:rFonts w:cs="Arial"/>
          <w:sz w:val="22"/>
          <w:szCs w:val="22"/>
        </w:rPr>
        <w:tab/>
      </w:r>
      <w:r w:rsidR="002779C3" w:rsidRPr="009D396C">
        <w:rPr>
          <w:rFonts w:cs="Arial"/>
          <w:sz w:val="22"/>
          <w:szCs w:val="22"/>
        </w:rPr>
        <w:t>1) …………………………………………………… - po stronie Zamawiającego.</w:t>
      </w:r>
    </w:p>
    <w:p w:rsidR="002779C3" w:rsidRPr="00D0521F" w:rsidRDefault="00A66D79" w:rsidP="00683645">
      <w:pPr>
        <w:tabs>
          <w:tab w:val="left" w:pos="0"/>
        </w:tabs>
        <w:spacing w:line="276" w:lineRule="auto"/>
        <w:ind w:hanging="426"/>
        <w:jc w:val="both"/>
        <w:rPr>
          <w:rFonts w:cs="Arial"/>
          <w:sz w:val="22"/>
          <w:szCs w:val="22"/>
        </w:rPr>
      </w:pPr>
      <w:r>
        <w:rPr>
          <w:rFonts w:cs="Arial"/>
          <w:sz w:val="22"/>
          <w:szCs w:val="22"/>
        </w:rPr>
        <w:tab/>
      </w:r>
      <w:r w:rsidR="002779C3" w:rsidRPr="00D0521F">
        <w:rPr>
          <w:rFonts w:cs="Arial"/>
          <w:sz w:val="22"/>
          <w:szCs w:val="22"/>
        </w:rPr>
        <w:t>2) …………………………………………………… - po stronie Wykonawcy</w:t>
      </w:r>
    </w:p>
    <w:p w:rsidR="000A13DA" w:rsidRPr="00D0521F" w:rsidRDefault="000A13DA">
      <w:pPr>
        <w:spacing w:line="276" w:lineRule="auto"/>
        <w:ind w:hanging="426"/>
        <w:jc w:val="both"/>
        <w:rPr>
          <w:rFonts w:cs="Arial"/>
          <w:sz w:val="22"/>
          <w:szCs w:val="22"/>
        </w:rPr>
      </w:pPr>
      <w:r w:rsidRPr="00D0521F">
        <w:rPr>
          <w:rFonts w:cs="Arial"/>
          <w:sz w:val="22"/>
          <w:szCs w:val="22"/>
        </w:rPr>
        <w:t xml:space="preserve">5.  </w:t>
      </w:r>
      <w:r w:rsidRPr="00D0521F">
        <w:rPr>
          <w:sz w:val="22"/>
          <w:szCs w:val="22"/>
        </w:rPr>
        <w:t>Wykonawca do realizacji  przedmiotu umowy kieruje:</w:t>
      </w:r>
    </w:p>
    <w:p w:rsidR="000A13DA" w:rsidRDefault="000A13DA">
      <w:pPr>
        <w:pStyle w:val="Bezodstpw"/>
        <w:spacing w:line="276" w:lineRule="auto"/>
        <w:jc w:val="both"/>
        <w:rPr>
          <w:rFonts w:ascii="Times New Roman" w:hAnsi="Times New Roman"/>
        </w:rPr>
      </w:pPr>
      <w:r w:rsidRPr="00D0521F">
        <w:rPr>
          <w:rFonts w:ascii="Times New Roman" w:hAnsi="Times New Roman"/>
        </w:rPr>
        <w:t xml:space="preserve">a) </w:t>
      </w:r>
      <w:r w:rsidR="00A66D79">
        <w:rPr>
          <w:rFonts w:ascii="Times New Roman" w:hAnsi="Times New Roman"/>
        </w:rPr>
        <w:t xml:space="preserve">Pakiet 1 - </w:t>
      </w:r>
      <w:r w:rsidRPr="00D0521F">
        <w:rPr>
          <w:rFonts w:ascii="Times New Roman" w:hAnsi="Times New Roman"/>
        </w:rPr>
        <w:t xml:space="preserve">………………………….…… </w:t>
      </w:r>
    </w:p>
    <w:p w:rsidR="00A66D79" w:rsidRPr="00D0521F" w:rsidRDefault="00A66D79">
      <w:pPr>
        <w:pStyle w:val="Bezodstpw"/>
        <w:spacing w:line="276" w:lineRule="auto"/>
        <w:jc w:val="both"/>
        <w:rPr>
          <w:rFonts w:ascii="Times New Roman" w:hAnsi="Times New Roman"/>
        </w:rPr>
      </w:pPr>
      <w:r>
        <w:rPr>
          <w:rFonts w:ascii="Times New Roman" w:hAnsi="Times New Roman"/>
        </w:rPr>
        <w:t>b) Pakiet 2 - ......................................................</w:t>
      </w:r>
    </w:p>
    <w:p w:rsidR="000A13DA" w:rsidRPr="00D0521F" w:rsidRDefault="000A13DA" w:rsidP="00D43AD3">
      <w:pPr>
        <w:pStyle w:val="Bezodstpw"/>
        <w:numPr>
          <w:ilvl w:val="0"/>
          <w:numId w:val="31"/>
        </w:numPr>
        <w:spacing w:line="276" w:lineRule="auto"/>
        <w:ind w:left="0" w:hanging="426"/>
        <w:jc w:val="both"/>
        <w:rPr>
          <w:rFonts w:ascii="Times New Roman" w:hAnsi="Times New Roman"/>
        </w:rPr>
      </w:pPr>
      <w:r w:rsidRPr="00D0521F">
        <w:rPr>
          <w:rFonts w:ascii="Times New Roman" w:hAnsi="Times New Roman"/>
        </w:rPr>
        <w:t xml:space="preserve">Wykonawca może dokonywać zmiany osoby  wymienionej  w ust. </w:t>
      </w:r>
      <w:r w:rsidR="006F47BE">
        <w:rPr>
          <w:rFonts w:ascii="Times New Roman" w:hAnsi="Times New Roman"/>
        </w:rPr>
        <w:t>5</w:t>
      </w:r>
      <w:r w:rsidRPr="00D0521F">
        <w:rPr>
          <w:rFonts w:ascii="Times New Roman" w:hAnsi="Times New Roman"/>
        </w:rPr>
        <w:t xml:space="preserve">,  jedynie za uprzednią zgodą Zamawiającego. </w:t>
      </w:r>
    </w:p>
    <w:p w:rsidR="000A13DA" w:rsidRPr="00D0521F" w:rsidRDefault="000A13DA" w:rsidP="00D43AD3">
      <w:pPr>
        <w:pStyle w:val="Bezodstpw"/>
        <w:numPr>
          <w:ilvl w:val="0"/>
          <w:numId w:val="31"/>
        </w:numPr>
        <w:spacing w:line="276" w:lineRule="auto"/>
        <w:ind w:left="0" w:hanging="426"/>
        <w:jc w:val="both"/>
        <w:rPr>
          <w:rFonts w:ascii="Times New Roman" w:hAnsi="Times New Roman"/>
        </w:rPr>
      </w:pPr>
      <w:r w:rsidRPr="00D0521F">
        <w:rPr>
          <w:rFonts w:ascii="Times New Roman" w:hAnsi="Times New Roman"/>
        </w:rPr>
        <w:t xml:space="preserve">W przypadku zmiany osoby wymienionej w ust. </w:t>
      </w:r>
      <w:r w:rsidR="006F47BE">
        <w:rPr>
          <w:rFonts w:ascii="Times New Roman" w:hAnsi="Times New Roman"/>
        </w:rPr>
        <w:t>5</w:t>
      </w:r>
      <w:r w:rsidRPr="00D0521F">
        <w:rPr>
          <w:rFonts w:ascii="Times New Roman" w:hAnsi="Times New Roman"/>
        </w:rPr>
        <w:t xml:space="preserve">, nowa osoba musi posiadać doświadczenie </w:t>
      </w:r>
      <w:r w:rsidR="002D6769">
        <w:rPr>
          <w:rFonts w:ascii="Times New Roman" w:hAnsi="Times New Roman"/>
        </w:rPr>
        <w:br/>
      </w:r>
      <w:r w:rsidRPr="00D0521F">
        <w:rPr>
          <w:rFonts w:ascii="Times New Roman" w:hAnsi="Times New Roman"/>
        </w:rPr>
        <w:t xml:space="preserve">i kwalifikacje określone w odrębnych przepisach, stosowne do wykonywanych czynności </w:t>
      </w:r>
      <w:r w:rsidR="002D6769">
        <w:rPr>
          <w:rFonts w:ascii="Times New Roman" w:hAnsi="Times New Roman"/>
        </w:rPr>
        <w:br/>
      </w:r>
      <w:r w:rsidRPr="00D0521F">
        <w:rPr>
          <w:rFonts w:ascii="Times New Roman" w:hAnsi="Times New Roman"/>
        </w:rPr>
        <w:t>i spełniać wymagania określone w SWZ i niniejszej umowie.</w:t>
      </w:r>
    </w:p>
    <w:p w:rsidR="000A13DA" w:rsidRPr="00D0521F" w:rsidRDefault="000A13DA" w:rsidP="00D43AD3">
      <w:pPr>
        <w:pStyle w:val="Bezodstpw"/>
        <w:numPr>
          <w:ilvl w:val="0"/>
          <w:numId w:val="31"/>
        </w:numPr>
        <w:spacing w:line="276" w:lineRule="auto"/>
        <w:ind w:left="0" w:hanging="426"/>
        <w:jc w:val="both"/>
        <w:rPr>
          <w:rFonts w:ascii="Times New Roman" w:hAnsi="Times New Roman"/>
        </w:rPr>
      </w:pPr>
      <w:r w:rsidRPr="00D0521F">
        <w:rPr>
          <w:rFonts w:ascii="Times New Roman" w:hAnsi="Times New Roman"/>
        </w:rPr>
        <w:lastRenderedPageBreak/>
        <w:t>Zmiana ta wymaga zawarcia aneksu do umowy.</w:t>
      </w:r>
    </w:p>
    <w:p w:rsidR="000A13DA" w:rsidRPr="00D0521F" w:rsidRDefault="000A13DA" w:rsidP="00F82F3D">
      <w:pPr>
        <w:spacing w:line="276" w:lineRule="auto"/>
        <w:jc w:val="both"/>
        <w:rPr>
          <w:rFonts w:cs="Arial"/>
          <w:b/>
          <w:bCs/>
          <w:iCs/>
          <w:sz w:val="22"/>
          <w:szCs w:val="22"/>
        </w:rPr>
      </w:pPr>
    </w:p>
    <w:p w:rsidR="00024C1B" w:rsidRPr="007241A0" w:rsidRDefault="00024C1B" w:rsidP="00154D4A">
      <w:pPr>
        <w:spacing w:line="276" w:lineRule="auto"/>
        <w:jc w:val="center"/>
        <w:rPr>
          <w:rFonts w:cs="Arial"/>
          <w:bCs/>
          <w:iCs/>
        </w:rPr>
      </w:pPr>
      <w:r w:rsidRPr="007241A0">
        <w:rPr>
          <w:rFonts w:cs="Arial"/>
          <w:b/>
          <w:bCs/>
          <w:iCs/>
        </w:rPr>
        <w:t xml:space="preserve">§ </w:t>
      </w:r>
      <w:r>
        <w:rPr>
          <w:rFonts w:cs="Arial"/>
          <w:b/>
          <w:bCs/>
          <w:iCs/>
        </w:rPr>
        <w:t>3</w:t>
      </w:r>
    </w:p>
    <w:p w:rsidR="00024C1B" w:rsidRPr="009D396C" w:rsidRDefault="00024C1B" w:rsidP="00D010EE">
      <w:pPr>
        <w:pStyle w:val="Akapitzlist"/>
        <w:widowControl w:val="0"/>
        <w:numPr>
          <w:ilvl w:val="0"/>
          <w:numId w:val="10"/>
        </w:numPr>
        <w:suppressAutoHyphens/>
        <w:spacing w:line="276" w:lineRule="auto"/>
        <w:ind w:left="0" w:firstLine="0"/>
        <w:jc w:val="both"/>
        <w:rPr>
          <w:rFonts w:cs="Arial"/>
          <w:b/>
          <w:bCs/>
          <w:iCs/>
          <w:sz w:val="22"/>
          <w:szCs w:val="22"/>
        </w:rPr>
      </w:pPr>
      <w:r w:rsidRPr="009D396C">
        <w:rPr>
          <w:rFonts w:cs="Arial"/>
          <w:sz w:val="22"/>
          <w:szCs w:val="22"/>
        </w:rPr>
        <w:t xml:space="preserve">Przedmiot Umowy zostanie wykonany w  terminie: </w:t>
      </w:r>
    </w:p>
    <w:p w:rsidR="00FA7D62" w:rsidRPr="003209DD" w:rsidRDefault="00FA7D62" w:rsidP="00F82F3D">
      <w:pPr>
        <w:pStyle w:val="Akapitzlist"/>
        <w:spacing w:line="276" w:lineRule="auto"/>
        <w:ind w:left="360"/>
        <w:jc w:val="both"/>
        <w:rPr>
          <w:b/>
          <w:sz w:val="22"/>
          <w:szCs w:val="22"/>
        </w:rPr>
      </w:pPr>
      <w:r w:rsidRPr="00B12BEB">
        <w:rPr>
          <w:b/>
          <w:bCs/>
          <w:sz w:val="22"/>
          <w:szCs w:val="22"/>
        </w:rPr>
        <w:t xml:space="preserve">Termin realizacji zamówienia: </w:t>
      </w:r>
      <w:r w:rsidR="004F427D" w:rsidRPr="00B12BEB">
        <w:rPr>
          <w:b/>
          <w:bCs/>
          <w:sz w:val="23"/>
          <w:szCs w:val="23"/>
        </w:rPr>
        <w:t>do 31.03.2026</w:t>
      </w:r>
      <w:r w:rsidR="004F427D" w:rsidRPr="00B12BEB">
        <w:rPr>
          <w:b/>
          <w:bCs/>
          <w:sz w:val="22"/>
          <w:szCs w:val="22"/>
        </w:rPr>
        <w:t xml:space="preserve"> </w:t>
      </w:r>
      <w:r w:rsidR="004F427D" w:rsidRPr="00B12BEB">
        <w:rPr>
          <w:b/>
          <w:sz w:val="22"/>
          <w:szCs w:val="22"/>
        </w:rPr>
        <w:t>r.</w:t>
      </w:r>
    </w:p>
    <w:p w:rsidR="00FA7D62" w:rsidRDefault="002D3BDD" w:rsidP="00FA7D62">
      <w:pPr>
        <w:pStyle w:val="Tekstpodstawowy"/>
        <w:spacing w:line="276" w:lineRule="auto"/>
        <w:ind w:left="360"/>
        <w:jc w:val="both"/>
        <w:rPr>
          <w:b w:val="0"/>
          <w:sz w:val="22"/>
          <w:szCs w:val="22"/>
        </w:rPr>
      </w:pPr>
      <w:r>
        <w:rPr>
          <w:b w:val="0"/>
          <w:sz w:val="22"/>
          <w:szCs w:val="22"/>
        </w:rPr>
        <w:t xml:space="preserve">Szczegółowe terminy szkolenia: </w:t>
      </w:r>
    </w:p>
    <w:p w:rsidR="00FA7D62" w:rsidRPr="00900861" w:rsidRDefault="002D3BDD" w:rsidP="00FA7D62">
      <w:pPr>
        <w:pStyle w:val="Tekstpodstawowy"/>
        <w:spacing w:line="276" w:lineRule="auto"/>
        <w:ind w:left="360"/>
        <w:jc w:val="both"/>
        <w:rPr>
          <w:b w:val="0"/>
          <w:sz w:val="22"/>
          <w:szCs w:val="22"/>
        </w:rPr>
      </w:pPr>
      <w:r>
        <w:rPr>
          <w:b w:val="0"/>
          <w:sz w:val="22"/>
          <w:szCs w:val="22"/>
        </w:rPr>
        <w:t>……………………………………………………………………………………………………………………………………………………………………………………………………</w:t>
      </w:r>
    </w:p>
    <w:p w:rsidR="00024C1B" w:rsidRPr="009D396C" w:rsidRDefault="00024C1B" w:rsidP="00571887">
      <w:pPr>
        <w:pStyle w:val="Akapitzlist"/>
        <w:widowControl w:val="0"/>
        <w:numPr>
          <w:ilvl w:val="0"/>
          <w:numId w:val="10"/>
        </w:numPr>
        <w:tabs>
          <w:tab w:val="left" w:pos="426"/>
        </w:tabs>
        <w:suppressAutoHyphens/>
        <w:spacing w:line="276" w:lineRule="auto"/>
        <w:jc w:val="both"/>
        <w:rPr>
          <w:rFonts w:cs="Arial"/>
          <w:sz w:val="22"/>
          <w:szCs w:val="22"/>
        </w:rPr>
      </w:pPr>
      <w:r w:rsidRPr="009D396C">
        <w:rPr>
          <w:rFonts w:cs="Arial"/>
          <w:sz w:val="22"/>
          <w:szCs w:val="22"/>
        </w:rPr>
        <w:t xml:space="preserve">Potwierdzeniem prawidłowego wykonania </w:t>
      </w:r>
      <w:r w:rsidR="00123E85">
        <w:rPr>
          <w:rFonts w:cs="Arial"/>
          <w:sz w:val="22"/>
          <w:szCs w:val="22"/>
        </w:rPr>
        <w:t>usługi</w:t>
      </w:r>
      <w:r w:rsidRPr="009D396C">
        <w:rPr>
          <w:rFonts w:cs="Arial"/>
          <w:sz w:val="22"/>
          <w:szCs w:val="22"/>
        </w:rPr>
        <w:t xml:space="preserve"> szkole</w:t>
      </w:r>
      <w:r w:rsidR="00123E85">
        <w:rPr>
          <w:rFonts w:cs="Arial"/>
          <w:sz w:val="22"/>
          <w:szCs w:val="22"/>
        </w:rPr>
        <w:t>nia</w:t>
      </w:r>
      <w:r w:rsidRPr="009D396C">
        <w:rPr>
          <w:rFonts w:cs="Arial"/>
          <w:sz w:val="22"/>
          <w:szCs w:val="22"/>
        </w:rPr>
        <w:t xml:space="preserve"> będ</w:t>
      </w:r>
      <w:r w:rsidR="00123E85">
        <w:rPr>
          <w:rFonts w:cs="Arial"/>
          <w:sz w:val="22"/>
          <w:szCs w:val="22"/>
        </w:rPr>
        <w:t>zie</w:t>
      </w:r>
      <w:r w:rsidRPr="009D396C">
        <w:rPr>
          <w:rFonts w:cs="Arial"/>
          <w:sz w:val="22"/>
          <w:szCs w:val="22"/>
        </w:rPr>
        <w:t xml:space="preserve"> Protok</w:t>
      </w:r>
      <w:r w:rsidR="00123E85">
        <w:rPr>
          <w:rFonts w:cs="Arial"/>
          <w:sz w:val="22"/>
          <w:szCs w:val="22"/>
        </w:rPr>
        <w:t>ół</w:t>
      </w:r>
      <w:r w:rsidRPr="009D396C">
        <w:rPr>
          <w:rFonts w:cs="Arial"/>
          <w:sz w:val="22"/>
          <w:szCs w:val="22"/>
        </w:rPr>
        <w:t xml:space="preserve"> wykonania usługi. Po zatwierdzeniu przez Strony protok</w:t>
      </w:r>
      <w:r w:rsidR="00123E85">
        <w:rPr>
          <w:rFonts w:cs="Arial"/>
          <w:sz w:val="22"/>
          <w:szCs w:val="22"/>
        </w:rPr>
        <w:t>ół</w:t>
      </w:r>
      <w:r w:rsidRPr="009D396C">
        <w:rPr>
          <w:rFonts w:cs="Arial"/>
          <w:sz w:val="22"/>
          <w:szCs w:val="22"/>
        </w:rPr>
        <w:t>, o który</w:t>
      </w:r>
      <w:r w:rsidR="00123E85">
        <w:rPr>
          <w:rFonts w:cs="Arial"/>
          <w:sz w:val="22"/>
          <w:szCs w:val="22"/>
        </w:rPr>
        <w:t>m</w:t>
      </w:r>
      <w:r w:rsidRPr="009D396C">
        <w:rPr>
          <w:rFonts w:cs="Arial"/>
          <w:sz w:val="22"/>
          <w:szCs w:val="22"/>
        </w:rPr>
        <w:t xml:space="preserve"> mowa w zdaniu pierwszym, Wykonawca wystawi i przekaże Zamawiającemu faktur</w:t>
      </w:r>
      <w:r w:rsidR="009D396C">
        <w:rPr>
          <w:rFonts w:cs="Arial"/>
          <w:sz w:val="22"/>
          <w:szCs w:val="22"/>
        </w:rPr>
        <w:t>ę</w:t>
      </w:r>
      <w:r w:rsidRPr="009D396C">
        <w:rPr>
          <w:rFonts w:cs="Arial"/>
          <w:sz w:val="22"/>
          <w:szCs w:val="22"/>
        </w:rPr>
        <w:t xml:space="preserve"> za wykonane zamówienia. Faktur</w:t>
      </w:r>
      <w:r w:rsidR="009D396C">
        <w:rPr>
          <w:rFonts w:cs="Arial"/>
          <w:sz w:val="22"/>
          <w:szCs w:val="22"/>
        </w:rPr>
        <w:t>a</w:t>
      </w:r>
      <w:r w:rsidRPr="009D396C">
        <w:rPr>
          <w:rFonts w:cs="Arial"/>
          <w:sz w:val="22"/>
          <w:szCs w:val="22"/>
        </w:rPr>
        <w:t xml:space="preserve"> i protok</w:t>
      </w:r>
      <w:r w:rsidR="009D396C">
        <w:rPr>
          <w:rFonts w:cs="Arial"/>
          <w:sz w:val="22"/>
          <w:szCs w:val="22"/>
        </w:rPr>
        <w:t xml:space="preserve">ół </w:t>
      </w:r>
      <w:r w:rsidRPr="009D396C">
        <w:rPr>
          <w:rFonts w:cs="Arial"/>
          <w:sz w:val="22"/>
          <w:szCs w:val="22"/>
        </w:rPr>
        <w:t xml:space="preserve">winny być opisane zgodnie z Formularzem </w:t>
      </w:r>
      <w:r w:rsidR="009D396C">
        <w:rPr>
          <w:rFonts w:cs="Arial"/>
          <w:sz w:val="22"/>
          <w:szCs w:val="22"/>
        </w:rPr>
        <w:t>ofertowym</w:t>
      </w:r>
      <w:r w:rsidRPr="009D396C">
        <w:rPr>
          <w:rFonts w:cs="Arial"/>
          <w:sz w:val="22"/>
          <w:szCs w:val="22"/>
        </w:rPr>
        <w:t>, określonym w Załączniku nr 1.</w:t>
      </w:r>
    </w:p>
    <w:p w:rsidR="00024C1B" w:rsidRDefault="00024C1B" w:rsidP="00571887">
      <w:pPr>
        <w:pStyle w:val="Akapitzlist"/>
        <w:spacing w:line="276" w:lineRule="auto"/>
        <w:ind w:left="360"/>
        <w:jc w:val="both"/>
        <w:rPr>
          <w:rFonts w:cs="Arial"/>
          <w:b/>
          <w:bCs/>
          <w:iCs/>
        </w:rPr>
      </w:pPr>
    </w:p>
    <w:p w:rsidR="00024C1B" w:rsidRPr="009D396C" w:rsidRDefault="00024C1B" w:rsidP="00571887">
      <w:pPr>
        <w:spacing w:line="276" w:lineRule="auto"/>
        <w:jc w:val="center"/>
        <w:rPr>
          <w:rFonts w:cs="Arial"/>
          <w:b/>
          <w:bCs/>
          <w:iCs/>
          <w:sz w:val="22"/>
          <w:szCs w:val="22"/>
        </w:rPr>
      </w:pPr>
      <w:r w:rsidRPr="009D396C">
        <w:rPr>
          <w:rFonts w:cs="Arial"/>
          <w:b/>
          <w:bCs/>
          <w:iCs/>
          <w:sz w:val="22"/>
          <w:szCs w:val="22"/>
        </w:rPr>
        <w:t>§ 4</w:t>
      </w:r>
    </w:p>
    <w:p w:rsidR="00024C1B" w:rsidRDefault="00024C1B" w:rsidP="00A27966">
      <w:pPr>
        <w:pStyle w:val="Akapitzlist"/>
        <w:numPr>
          <w:ilvl w:val="0"/>
          <w:numId w:val="11"/>
        </w:numPr>
        <w:suppressAutoHyphens/>
        <w:spacing w:line="276" w:lineRule="auto"/>
        <w:ind w:left="426" w:hanging="426"/>
        <w:contextualSpacing w:val="0"/>
        <w:jc w:val="both"/>
        <w:rPr>
          <w:rFonts w:cs="Arial"/>
          <w:sz w:val="22"/>
          <w:szCs w:val="22"/>
        </w:rPr>
      </w:pPr>
      <w:r w:rsidRPr="009D396C">
        <w:rPr>
          <w:rFonts w:cs="Arial"/>
          <w:sz w:val="22"/>
          <w:szCs w:val="22"/>
        </w:rPr>
        <w:t>Wynagrodzenie Wykonawcy, określone w §1 ust. 2, zaspokaja wszelkie roszczenia Wykonawcy związane z prawidłowym wykonaniem Umowy.</w:t>
      </w:r>
    </w:p>
    <w:p w:rsidR="00A27966" w:rsidRPr="00A0644E" w:rsidRDefault="00A27966" w:rsidP="00A27966">
      <w:pPr>
        <w:numPr>
          <w:ilvl w:val="0"/>
          <w:numId w:val="11"/>
        </w:numPr>
        <w:suppressAutoHyphens/>
        <w:spacing w:line="276" w:lineRule="auto"/>
        <w:ind w:left="426" w:hanging="426"/>
        <w:jc w:val="both"/>
        <w:rPr>
          <w:sz w:val="22"/>
          <w:szCs w:val="22"/>
        </w:rPr>
      </w:pPr>
      <w:r w:rsidRPr="00A0644E">
        <w:rPr>
          <w:sz w:val="22"/>
          <w:szCs w:val="22"/>
        </w:rPr>
        <w:t>Termin pł</w:t>
      </w:r>
      <w:r>
        <w:rPr>
          <w:sz w:val="22"/>
          <w:szCs w:val="22"/>
        </w:rPr>
        <w:t>atności wynosi do 3</w:t>
      </w:r>
      <w:r w:rsidRPr="00A0644E">
        <w:rPr>
          <w:sz w:val="22"/>
          <w:szCs w:val="22"/>
        </w:rPr>
        <w:t xml:space="preserve">0 dni od dnia otrzymania faktury w </w:t>
      </w:r>
      <w:proofErr w:type="spellStart"/>
      <w:r w:rsidRPr="00A0644E">
        <w:rPr>
          <w:sz w:val="22"/>
          <w:szCs w:val="22"/>
        </w:rPr>
        <w:t>KSeF</w:t>
      </w:r>
      <w:proofErr w:type="spellEnd"/>
      <w:r w:rsidRPr="00A0644E">
        <w:rPr>
          <w:sz w:val="22"/>
          <w:szCs w:val="22"/>
        </w:rPr>
        <w:t xml:space="preserve">, a w przypadku awarii systemu </w:t>
      </w:r>
      <w:proofErr w:type="spellStart"/>
      <w:r w:rsidRPr="00A0644E">
        <w:rPr>
          <w:sz w:val="22"/>
          <w:szCs w:val="22"/>
        </w:rPr>
        <w:t>KSeF</w:t>
      </w:r>
      <w:proofErr w:type="spellEnd"/>
      <w:r w:rsidRPr="00A0644E">
        <w:rPr>
          <w:sz w:val="22"/>
          <w:szCs w:val="22"/>
        </w:rPr>
        <w:t xml:space="preserve"> utrzymującej się powyżej 7 dni termin płatności wynosi do </w:t>
      </w:r>
      <w:r w:rsidR="002779C3">
        <w:rPr>
          <w:sz w:val="22"/>
          <w:szCs w:val="22"/>
        </w:rPr>
        <w:t>3</w:t>
      </w:r>
      <w:r w:rsidRPr="00A0644E">
        <w:rPr>
          <w:sz w:val="22"/>
          <w:szCs w:val="22"/>
        </w:rPr>
        <w:t xml:space="preserve">0 dni licząc od dnia wpływu faktury w postaci pliku </w:t>
      </w:r>
      <w:proofErr w:type="spellStart"/>
      <w:r w:rsidRPr="00A0644E">
        <w:rPr>
          <w:sz w:val="22"/>
          <w:szCs w:val="22"/>
        </w:rPr>
        <w:t>pdf</w:t>
      </w:r>
      <w:proofErr w:type="spellEnd"/>
      <w:r w:rsidRPr="00A0644E">
        <w:rPr>
          <w:sz w:val="22"/>
          <w:szCs w:val="22"/>
        </w:rPr>
        <w:t xml:space="preserve">  drogą elektroniczną. W przypadku konieczności skorygowania faktury VAT, termin płatności dla faktury liczony jest od dnia prawidłowo wystawionej faktury korygującej przekazanej poprzez </w:t>
      </w:r>
      <w:proofErr w:type="spellStart"/>
      <w:r w:rsidRPr="00A0644E">
        <w:rPr>
          <w:sz w:val="22"/>
          <w:szCs w:val="22"/>
        </w:rPr>
        <w:t>KSeF</w:t>
      </w:r>
      <w:proofErr w:type="spellEnd"/>
      <w:r w:rsidRPr="00A0644E">
        <w:rPr>
          <w:sz w:val="22"/>
          <w:szCs w:val="22"/>
        </w:rPr>
        <w:t>.</w:t>
      </w:r>
    </w:p>
    <w:p w:rsidR="00A27966" w:rsidRPr="00E17D6F" w:rsidRDefault="00A27966" w:rsidP="002779C3">
      <w:pPr>
        <w:suppressAutoHyphens/>
        <w:spacing w:line="276" w:lineRule="auto"/>
        <w:ind w:left="426"/>
        <w:jc w:val="both"/>
      </w:pPr>
      <w:r>
        <w:rPr>
          <w:sz w:val="22"/>
          <w:szCs w:val="22"/>
        </w:rPr>
        <w:t xml:space="preserve">Do faktury należy dołączyć </w:t>
      </w:r>
      <w:r w:rsidRPr="00A0644E">
        <w:rPr>
          <w:sz w:val="22"/>
          <w:szCs w:val="22"/>
        </w:rPr>
        <w:t>podpisan</w:t>
      </w:r>
      <w:r>
        <w:rPr>
          <w:sz w:val="22"/>
          <w:szCs w:val="22"/>
        </w:rPr>
        <w:t>y</w:t>
      </w:r>
      <w:r w:rsidRPr="00A0644E">
        <w:rPr>
          <w:sz w:val="22"/>
          <w:szCs w:val="22"/>
        </w:rPr>
        <w:t xml:space="preserve"> przez Strony Protok</w:t>
      </w:r>
      <w:r>
        <w:rPr>
          <w:sz w:val="22"/>
          <w:szCs w:val="22"/>
        </w:rPr>
        <w:t>ół</w:t>
      </w:r>
      <w:r w:rsidRPr="00A0644E">
        <w:rPr>
          <w:sz w:val="22"/>
          <w:szCs w:val="22"/>
        </w:rPr>
        <w:t xml:space="preserve"> </w:t>
      </w:r>
      <w:r w:rsidR="002779C3">
        <w:rPr>
          <w:sz w:val="22"/>
          <w:szCs w:val="22"/>
        </w:rPr>
        <w:t>wykonania usługi</w:t>
      </w:r>
      <w:r w:rsidRPr="00A0644E">
        <w:rPr>
          <w:sz w:val="22"/>
          <w:szCs w:val="22"/>
        </w:rPr>
        <w:t xml:space="preserve"> potwierdzając</w:t>
      </w:r>
      <w:r>
        <w:rPr>
          <w:sz w:val="22"/>
          <w:szCs w:val="22"/>
        </w:rPr>
        <w:t>y</w:t>
      </w:r>
      <w:r w:rsidRPr="00A0644E">
        <w:rPr>
          <w:sz w:val="22"/>
          <w:szCs w:val="22"/>
        </w:rPr>
        <w:t xml:space="preserve"> należyte wykonanie Przedmiotu Umowy</w:t>
      </w:r>
      <w:r w:rsidR="002779C3">
        <w:rPr>
          <w:sz w:val="22"/>
          <w:szCs w:val="22"/>
        </w:rPr>
        <w:t>.</w:t>
      </w:r>
    </w:p>
    <w:p w:rsidR="00A27966" w:rsidRPr="00830BA8" w:rsidRDefault="00A27966" w:rsidP="00A27966">
      <w:pPr>
        <w:pStyle w:val="Akapitzlist"/>
        <w:numPr>
          <w:ilvl w:val="0"/>
          <w:numId w:val="11"/>
        </w:numPr>
        <w:spacing w:line="276" w:lineRule="auto"/>
        <w:ind w:left="426" w:hanging="426"/>
        <w:jc w:val="both"/>
        <w:rPr>
          <w:sz w:val="22"/>
          <w:szCs w:val="22"/>
        </w:rPr>
      </w:pPr>
      <w:r w:rsidRPr="00830BA8">
        <w:rPr>
          <w:b/>
          <w:bCs/>
          <w:sz w:val="22"/>
          <w:szCs w:val="22"/>
        </w:rPr>
        <w:t xml:space="preserve">Dla faktur wystawionych w trybie </w:t>
      </w:r>
      <w:proofErr w:type="spellStart"/>
      <w:r w:rsidRPr="00830BA8">
        <w:rPr>
          <w:b/>
          <w:bCs/>
          <w:sz w:val="22"/>
          <w:szCs w:val="22"/>
        </w:rPr>
        <w:t>online</w:t>
      </w:r>
      <w:proofErr w:type="spellEnd"/>
      <w:r w:rsidRPr="00830BA8">
        <w:rPr>
          <w:sz w:val="22"/>
          <w:szCs w:val="22"/>
        </w:rPr>
        <w:t xml:space="preserve"> </w:t>
      </w:r>
      <w:r>
        <w:rPr>
          <w:sz w:val="22"/>
          <w:szCs w:val="22"/>
        </w:rPr>
        <w:t>Z</w:t>
      </w:r>
      <w:r w:rsidRPr="00830BA8">
        <w:rPr>
          <w:sz w:val="22"/>
          <w:szCs w:val="22"/>
        </w:rPr>
        <w:t xml:space="preserve">amawiający oczekuje dodatkowo przesłania przez </w:t>
      </w:r>
      <w:r>
        <w:rPr>
          <w:sz w:val="22"/>
          <w:szCs w:val="22"/>
        </w:rPr>
        <w:t>W</w:t>
      </w:r>
      <w:r w:rsidRPr="00830BA8">
        <w:rPr>
          <w:sz w:val="22"/>
          <w:szCs w:val="22"/>
        </w:rPr>
        <w:t xml:space="preserve">ykonawcę faktury w postaci </w:t>
      </w:r>
      <w:proofErr w:type="spellStart"/>
      <w:r w:rsidRPr="00830BA8">
        <w:rPr>
          <w:sz w:val="22"/>
          <w:szCs w:val="22"/>
        </w:rPr>
        <w:t>zwizualizowanej</w:t>
      </w:r>
      <w:proofErr w:type="spellEnd"/>
      <w:r w:rsidRPr="00830BA8">
        <w:rPr>
          <w:sz w:val="22"/>
          <w:szCs w:val="22"/>
        </w:rPr>
        <w:t xml:space="preserve"> tj. pliku </w:t>
      </w:r>
      <w:proofErr w:type="spellStart"/>
      <w:r w:rsidRPr="00830BA8">
        <w:rPr>
          <w:sz w:val="22"/>
          <w:szCs w:val="22"/>
        </w:rPr>
        <w:t>pdf</w:t>
      </w:r>
      <w:proofErr w:type="spellEnd"/>
      <w:r w:rsidRPr="00830BA8">
        <w:rPr>
          <w:sz w:val="22"/>
          <w:szCs w:val="22"/>
        </w:rPr>
        <w:t xml:space="preserve">, pamiętając o opatrzeniu tego dokumentu  kodem QR (z oznaczeniem w postaci numeru </w:t>
      </w:r>
      <w:proofErr w:type="spellStart"/>
      <w:r w:rsidRPr="00830BA8">
        <w:rPr>
          <w:sz w:val="22"/>
          <w:szCs w:val="22"/>
        </w:rPr>
        <w:t>KSeF</w:t>
      </w:r>
      <w:proofErr w:type="spellEnd"/>
      <w:r w:rsidRPr="00830BA8">
        <w:rPr>
          <w:sz w:val="22"/>
          <w:szCs w:val="22"/>
        </w:rPr>
        <w:t>) na adres e</w:t>
      </w:r>
      <w:r>
        <w:rPr>
          <w:sz w:val="22"/>
          <w:szCs w:val="22"/>
        </w:rPr>
        <w:t>-</w:t>
      </w:r>
      <w:r w:rsidRPr="00830BA8">
        <w:rPr>
          <w:sz w:val="22"/>
          <w:szCs w:val="22"/>
        </w:rPr>
        <w:t>m</w:t>
      </w:r>
      <w:r>
        <w:rPr>
          <w:sz w:val="22"/>
          <w:szCs w:val="22"/>
        </w:rPr>
        <w:t>a</w:t>
      </w:r>
      <w:r w:rsidRPr="00830BA8">
        <w:rPr>
          <w:sz w:val="22"/>
          <w:szCs w:val="22"/>
        </w:rPr>
        <w:t>il</w:t>
      </w:r>
      <w:r>
        <w:rPr>
          <w:sz w:val="22"/>
          <w:szCs w:val="22"/>
        </w:rPr>
        <w:t>:</w:t>
      </w:r>
      <w:r w:rsidRPr="00830BA8">
        <w:rPr>
          <w:sz w:val="22"/>
          <w:szCs w:val="22"/>
        </w:rPr>
        <w:t xml:space="preserve"> sekretariat@szpital-monki.h2.pl</w:t>
      </w:r>
    </w:p>
    <w:p w:rsidR="00A27966" w:rsidRPr="00830BA8" w:rsidRDefault="00A27966" w:rsidP="00A27966">
      <w:pPr>
        <w:pStyle w:val="Akapitzlist"/>
        <w:numPr>
          <w:ilvl w:val="0"/>
          <w:numId w:val="11"/>
        </w:numPr>
        <w:spacing w:line="276" w:lineRule="auto"/>
        <w:ind w:left="426" w:hanging="426"/>
        <w:jc w:val="both"/>
        <w:rPr>
          <w:sz w:val="22"/>
          <w:szCs w:val="22"/>
        </w:rPr>
      </w:pPr>
      <w:r w:rsidRPr="00830BA8">
        <w:rPr>
          <w:b/>
          <w:bCs/>
          <w:sz w:val="22"/>
          <w:szCs w:val="22"/>
        </w:rPr>
        <w:t xml:space="preserve">Dla faktur wystawionych w trybie </w:t>
      </w:r>
      <w:proofErr w:type="spellStart"/>
      <w:r w:rsidRPr="00830BA8">
        <w:rPr>
          <w:b/>
          <w:bCs/>
          <w:sz w:val="22"/>
          <w:szCs w:val="22"/>
        </w:rPr>
        <w:t>offline</w:t>
      </w:r>
      <w:proofErr w:type="spellEnd"/>
      <w:r w:rsidRPr="00830BA8">
        <w:rPr>
          <w:sz w:val="22"/>
          <w:szCs w:val="22"/>
        </w:rPr>
        <w:t xml:space="preserve"> (offline24 – art. 106nda ustawy oraz niedostępność </w:t>
      </w:r>
      <w:proofErr w:type="spellStart"/>
      <w:r w:rsidRPr="00830BA8">
        <w:rPr>
          <w:sz w:val="22"/>
          <w:szCs w:val="22"/>
        </w:rPr>
        <w:t>KSeF</w:t>
      </w:r>
      <w:proofErr w:type="spellEnd"/>
      <w:r w:rsidRPr="00830BA8">
        <w:rPr>
          <w:sz w:val="22"/>
          <w:szCs w:val="22"/>
        </w:rPr>
        <w:t xml:space="preserve"> – art. 106nh ustawy z dnia 11.03.2004 r. o podatku od towarów i usług) </w:t>
      </w:r>
      <w:r>
        <w:rPr>
          <w:sz w:val="22"/>
          <w:szCs w:val="22"/>
        </w:rPr>
        <w:t>Z</w:t>
      </w:r>
      <w:r w:rsidRPr="00830BA8">
        <w:rPr>
          <w:sz w:val="22"/>
          <w:szCs w:val="22"/>
        </w:rPr>
        <w:t>amawiający oczekuje:</w:t>
      </w:r>
    </w:p>
    <w:p w:rsidR="00A27966" w:rsidRPr="00830BA8" w:rsidRDefault="00A27966" w:rsidP="002779C3">
      <w:pPr>
        <w:pStyle w:val="Akapitzlist"/>
        <w:spacing w:line="276" w:lineRule="auto"/>
        <w:ind w:left="426"/>
        <w:jc w:val="both"/>
        <w:rPr>
          <w:sz w:val="22"/>
          <w:szCs w:val="22"/>
        </w:rPr>
      </w:pPr>
      <w:r w:rsidRPr="00830BA8">
        <w:rPr>
          <w:sz w:val="22"/>
          <w:szCs w:val="22"/>
        </w:rPr>
        <w:t xml:space="preserve">- jeśli fakturze został nadany numer </w:t>
      </w:r>
      <w:proofErr w:type="spellStart"/>
      <w:r w:rsidRPr="00830BA8">
        <w:rPr>
          <w:sz w:val="22"/>
          <w:szCs w:val="22"/>
        </w:rPr>
        <w:t>KSeF</w:t>
      </w:r>
      <w:proofErr w:type="spellEnd"/>
      <w:r w:rsidRPr="00830BA8">
        <w:rPr>
          <w:sz w:val="22"/>
          <w:szCs w:val="22"/>
        </w:rPr>
        <w:t xml:space="preserve"> -  dodatkowo przesłania przez wykonawcę faktury w postaci </w:t>
      </w:r>
      <w:proofErr w:type="spellStart"/>
      <w:r w:rsidRPr="00830BA8">
        <w:rPr>
          <w:sz w:val="22"/>
          <w:szCs w:val="22"/>
        </w:rPr>
        <w:t>zwizualizowanej</w:t>
      </w:r>
      <w:proofErr w:type="spellEnd"/>
      <w:r w:rsidRPr="00830BA8">
        <w:rPr>
          <w:sz w:val="22"/>
          <w:szCs w:val="22"/>
        </w:rPr>
        <w:t xml:space="preserve"> tj. pliku </w:t>
      </w:r>
      <w:proofErr w:type="spellStart"/>
      <w:r w:rsidRPr="00830BA8">
        <w:rPr>
          <w:sz w:val="22"/>
          <w:szCs w:val="22"/>
        </w:rPr>
        <w:t>pdf</w:t>
      </w:r>
      <w:proofErr w:type="spellEnd"/>
      <w:r w:rsidRPr="00830BA8">
        <w:rPr>
          <w:sz w:val="22"/>
          <w:szCs w:val="22"/>
        </w:rPr>
        <w:t xml:space="preserve">, pamiętając o opatrzeniu tego dokumentu  kodem QR </w:t>
      </w:r>
      <w:r>
        <w:rPr>
          <w:sz w:val="22"/>
          <w:szCs w:val="22"/>
        </w:rPr>
        <w:br/>
      </w:r>
      <w:r w:rsidRPr="00830BA8">
        <w:rPr>
          <w:sz w:val="22"/>
          <w:szCs w:val="22"/>
        </w:rPr>
        <w:t xml:space="preserve">(z oznaczeniem w postaci numeru </w:t>
      </w:r>
      <w:proofErr w:type="spellStart"/>
      <w:r w:rsidRPr="00830BA8">
        <w:rPr>
          <w:sz w:val="22"/>
          <w:szCs w:val="22"/>
        </w:rPr>
        <w:t>KSeF</w:t>
      </w:r>
      <w:proofErr w:type="spellEnd"/>
      <w:r w:rsidRPr="00830BA8">
        <w:rPr>
          <w:sz w:val="22"/>
          <w:szCs w:val="22"/>
        </w:rPr>
        <w:t>) na adres e</w:t>
      </w:r>
      <w:r>
        <w:rPr>
          <w:sz w:val="22"/>
          <w:szCs w:val="22"/>
        </w:rPr>
        <w:t>-</w:t>
      </w:r>
      <w:r w:rsidRPr="00830BA8">
        <w:rPr>
          <w:sz w:val="22"/>
          <w:szCs w:val="22"/>
        </w:rPr>
        <w:t>m</w:t>
      </w:r>
      <w:r>
        <w:rPr>
          <w:sz w:val="22"/>
          <w:szCs w:val="22"/>
        </w:rPr>
        <w:t>a</w:t>
      </w:r>
      <w:r w:rsidRPr="00830BA8">
        <w:rPr>
          <w:sz w:val="22"/>
          <w:szCs w:val="22"/>
        </w:rPr>
        <w:t>il</w:t>
      </w:r>
      <w:r>
        <w:rPr>
          <w:sz w:val="22"/>
          <w:szCs w:val="22"/>
        </w:rPr>
        <w:t>:</w:t>
      </w:r>
      <w:r w:rsidRPr="00830BA8">
        <w:rPr>
          <w:sz w:val="22"/>
          <w:szCs w:val="22"/>
        </w:rPr>
        <w:t xml:space="preserve">  </w:t>
      </w:r>
      <w:hyperlink r:id="rId8" w:history="1">
        <w:r w:rsidRPr="00830BA8">
          <w:rPr>
            <w:rStyle w:val="Hipercze"/>
            <w:sz w:val="22"/>
            <w:szCs w:val="22"/>
          </w:rPr>
          <w:t>sekretariat@szpital-monki.h2.pl</w:t>
        </w:r>
      </w:hyperlink>
    </w:p>
    <w:p w:rsidR="00A27966" w:rsidRPr="00830BA8" w:rsidRDefault="00A27966" w:rsidP="002779C3">
      <w:pPr>
        <w:pStyle w:val="Akapitzlist"/>
        <w:spacing w:line="276" w:lineRule="auto"/>
        <w:ind w:left="426"/>
        <w:jc w:val="both"/>
        <w:rPr>
          <w:sz w:val="22"/>
          <w:szCs w:val="22"/>
        </w:rPr>
      </w:pPr>
      <w:r w:rsidRPr="00830BA8">
        <w:rPr>
          <w:sz w:val="22"/>
          <w:szCs w:val="22"/>
        </w:rPr>
        <w:t xml:space="preserve">- jeśli fakturze nie został nadany numer </w:t>
      </w:r>
      <w:proofErr w:type="spellStart"/>
      <w:r w:rsidRPr="00830BA8">
        <w:rPr>
          <w:sz w:val="22"/>
          <w:szCs w:val="22"/>
        </w:rPr>
        <w:t>KSeF</w:t>
      </w:r>
      <w:proofErr w:type="spellEnd"/>
      <w:r w:rsidRPr="00830BA8">
        <w:rPr>
          <w:sz w:val="22"/>
          <w:szCs w:val="22"/>
        </w:rPr>
        <w:t xml:space="preserve"> – potwierdzenie wystawienia faktury, która zostanie przekazana zamawiającemu w </w:t>
      </w:r>
      <w:proofErr w:type="spellStart"/>
      <w:r w:rsidRPr="00830BA8">
        <w:rPr>
          <w:sz w:val="22"/>
          <w:szCs w:val="22"/>
        </w:rPr>
        <w:t>KSeF</w:t>
      </w:r>
      <w:proofErr w:type="spellEnd"/>
      <w:r w:rsidRPr="00830BA8">
        <w:rPr>
          <w:sz w:val="22"/>
          <w:szCs w:val="22"/>
        </w:rPr>
        <w:t>.</w:t>
      </w:r>
    </w:p>
    <w:p w:rsidR="00A27966" w:rsidRPr="00830BA8" w:rsidRDefault="00A27966" w:rsidP="00A27966">
      <w:pPr>
        <w:pStyle w:val="Akapitzlist"/>
        <w:numPr>
          <w:ilvl w:val="0"/>
          <w:numId w:val="11"/>
        </w:numPr>
        <w:spacing w:line="276" w:lineRule="auto"/>
        <w:ind w:left="426" w:hanging="426"/>
        <w:jc w:val="both"/>
        <w:rPr>
          <w:sz w:val="22"/>
          <w:szCs w:val="22"/>
        </w:rPr>
      </w:pPr>
      <w:r w:rsidRPr="00830BA8">
        <w:rPr>
          <w:b/>
          <w:bCs/>
          <w:sz w:val="22"/>
          <w:szCs w:val="22"/>
        </w:rPr>
        <w:t xml:space="preserve">Dla faktur wystawionych w trybie </w:t>
      </w:r>
      <w:proofErr w:type="spellStart"/>
      <w:r w:rsidRPr="00830BA8">
        <w:rPr>
          <w:b/>
          <w:bCs/>
          <w:sz w:val="22"/>
          <w:szCs w:val="22"/>
        </w:rPr>
        <w:t>offline</w:t>
      </w:r>
      <w:proofErr w:type="spellEnd"/>
      <w:r w:rsidRPr="00830BA8">
        <w:rPr>
          <w:sz w:val="22"/>
          <w:szCs w:val="22"/>
        </w:rPr>
        <w:t xml:space="preserve"> (tryb awaryjny – art. 106nf ustawy z dnia 11.03.2004 r. o podatku od towarów i usług) – zamawiający oczekuje:</w:t>
      </w:r>
    </w:p>
    <w:p w:rsidR="00A27966" w:rsidRPr="00830BA8" w:rsidRDefault="00A27966" w:rsidP="002779C3">
      <w:pPr>
        <w:pStyle w:val="Akapitzlist"/>
        <w:spacing w:line="276" w:lineRule="auto"/>
        <w:ind w:left="426"/>
        <w:jc w:val="both"/>
        <w:rPr>
          <w:sz w:val="22"/>
          <w:szCs w:val="22"/>
        </w:rPr>
      </w:pPr>
      <w:r w:rsidRPr="00830BA8">
        <w:rPr>
          <w:sz w:val="22"/>
          <w:szCs w:val="22"/>
        </w:rPr>
        <w:t xml:space="preserve">-wykonawca wydaje zamawiającemu plik </w:t>
      </w:r>
      <w:proofErr w:type="spellStart"/>
      <w:r w:rsidRPr="00830BA8">
        <w:rPr>
          <w:sz w:val="22"/>
          <w:szCs w:val="22"/>
        </w:rPr>
        <w:t>pdf</w:t>
      </w:r>
      <w:proofErr w:type="spellEnd"/>
      <w:r w:rsidRPr="00830BA8">
        <w:rPr>
          <w:sz w:val="22"/>
          <w:szCs w:val="22"/>
        </w:rPr>
        <w:t xml:space="preserve"> przesłany drogą  elektroniczną na adres e-m</w:t>
      </w:r>
      <w:r>
        <w:rPr>
          <w:sz w:val="22"/>
          <w:szCs w:val="22"/>
        </w:rPr>
        <w:t>a</w:t>
      </w:r>
      <w:r w:rsidRPr="00830BA8">
        <w:rPr>
          <w:sz w:val="22"/>
          <w:szCs w:val="22"/>
        </w:rPr>
        <w:t>il</w:t>
      </w:r>
      <w:r>
        <w:rPr>
          <w:sz w:val="22"/>
          <w:szCs w:val="22"/>
        </w:rPr>
        <w:t>:</w:t>
      </w:r>
      <w:r w:rsidRPr="00830BA8">
        <w:rPr>
          <w:sz w:val="22"/>
          <w:szCs w:val="22"/>
        </w:rPr>
        <w:t xml:space="preserve"> </w:t>
      </w:r>
      <w:hyperlink r:id="rId9" w:history="1">
        <w:r w:rsidRPr="00830BA8">
          <w:rPr>
            <w:rStyle w:val="Hipercze"/>
            <w:sz w:val="22"/>
            <w:szCs w:val="22"/>
          </w:rPr>
          <w:t>sekretariat@szpital-monki.h2.pl</w:t>
        </w:r>
      </w:hyperlink>
      <w:r w:rsidRPr="00830BA8">
        <w:rPr>
          <w:sz w:val="22"/>
          <w:szCs w:val="22"/>
        </w:rPr>
        <w:t xml:space="preserve"> pamiętając o opatrzeniu tej faktury dwoma kodami QR (pierwszy z napisem „OFFLINE”, drugi z napisem „CERTYFIKAT”)</w:t>
      </w:r>
    </w:p>
    <w:p w:rsidR="00A27966" w:rsidRPr="002779C3" w:rsidRDefault="00A27966" w:rsidP="00A27966">
      <w:pPr>
        <w:pStyle w:val="Akapitzlist"/>
        <w:numPr>
          <w:ilvl w:val="0"/>
          <w:numId w:val="11"/>
        </w:numPr>
        <w:suppressAutoHyphens/>
        <w:spacing w:line="276" w:lineRule="auto"/>
        <w:ind w:left="426" w:hanging="426"/>
        <w:jc w:val="both"/>
        <w:rPr>
          <w:sz w:val="22"/>
          <w:szCs w:val="22"/>
        </w:rPr>
      </w:pPr>
      <w:r w:rsidRPr="00201DE5">
        <w:rPr>
          <w:sz w:val="22"/>
          <w:szCs w:val="22"/>
        </w:rPr>
        <w:t>Płatność nastąpi na rachunek bankowy Wykonawcy o nr ………</w:t>
      </w:r>
      <w:r>
        <w:rPr>
          <w:sz w:val="22"/>
          <w:szCs w:val="22"/>
        </w:rPr>
        <w:t>………………………….</w:t>
      </w:r>
      <w:r w:rsidRPr="00201DE5">
        <w:rPr>
          <w:sz w:val="22"/>
          <w:szCs w:val="22"/>
        </w:rPr>
        <w:t>…..…</w:t>
      </w:r>
      <w:r>
        <w:rPr>
          <w:sz w:val="22"/>
          <w:szCs w:val="22"/>
        </w:rPr>
        <w:t xml:space="preserve">,  </w:t>
      </w:r>
      <w:r w:rsidRPr="002779C3">
        <w:rPr>
          <w:sz w:val="22"/>
          <w:szCs w:val="22"/>
        </w:rPr>
        <w:t>wpisany na tzw. "białą listę podatników VAT” . W przypadku wskazania w treści faktury numeru rachunku bankowego innego niż określony w zdaniu poprzednim, Zamawiający  dokona zapłaty na rachunek bankowy wskazany w treści Umowy.</w:t>
      </w:r>
    </w:p>
    <w:p w:rsidR="00A27966" w:rsidRPr="00117832" w:rsidRDefault="00A27966" w:rsidP="00A27966">
      <w:pPr>
        <w:pStyle w:val="v1msonormal"/>
        <w:numPr>
          <w:ilvl w:val="0"/>
          <w:numId w:val="11"/>
        </w:numPr>
        <w:shd w:val="clear" w:color="auto" w:fill="FFFFFF"/>
        <w:spacing w:before="0" w:beforeAutospacing="0" w:after="0" w:afterAutospacing="0" w:line="276" w:lineRule="auto"/>
        <w:ind w:left="426" w:hanging="426"/>
        <w:jc w:val="both"/>
        <w:rPr>
          <w:sz w:val="22"/>
          <w:szCs w:val="22"/>
        </w:rPr>
      </w:pPr>
      <w:r w:rsidRPr="00117832">
        <w:rPr>
          <w:sz w:val="22"/>
          <w:szCs w:val="22"/>
        </w:rPr>
        <w:lastRenderedPageBreak/>
        <w:t>Wykonawca powiadomi na piśmie Zamawiającego o każdorazowej zmianie numeru rachunku bankowego. Zmiana numeru rachunku bankowego wymaga sporządzenia aneksu do umowy, w formie pisemnej pod rygorem nieważności.</w:t>
      </w:r>
    </w:p>
    <w:p w:rsidR="00A27966" w:rsidRDefault="00A27966" w:rsidP="00A27966">
      <w:pPr>
        <w:numPr>
          <w:ilvl w:val="0"/>
          <w:numId w:val="11"/>
        </w:numPr>
        <w:suppressAutoHyphens/>
        <w:spacing w:line="276" w:lineRule="auto"/>
        <w:ind w:left="426" w:hanging="426"/>
        <w:jc w:val="both"/>
        <w:rPr>
          <w:sz w:val="22"/>
          <w:szCs w:val="22"/>
        </w:rPr>
      </w:pPr>
      <w:r w:rsidRPr="00FE5785">
        <w:rPr>
          <w:sz w:val="22"/>
          <w:szCs w:val="22"/>
        </w:rPr>
        <w:t>Dniem zapłaty jest dzień obciążenia rachunku bankowego Zamawiającego.</w:t>
      </w:r>
    </w:p>
    <w:p w:rsidR="000A18CF" w:rsidRPr="00D010EE" w:rsidRDefault="000A18CF" w:rsidP="00D010EE">
      <w:pPr>
        <w:numPr>
          <w:ilvl w:val="0"/>
          <w:numId w:val="11"/>
        </w:numPr>
        <w:suppressAutoHyphens/>
        <w:spacing w:line="276" w:lineRule="auto"/>
        <w:ind w:left="426" w:hanging="426"/>
        <w:jc w:val="both"/>
        <w:rPr>
          <w:sz w:val="22"/>
          <w:szCs w:val="22"/>
        </w:rPr>
      </w:pPr>
      <w:r w:rsidRPr="00D010EE">
        <w:rPr>
          <w:sz w:val="22"/>
          <w:szCs w:val="22"/>
        </w:rPr>
        <w:t>W ramach niniejszej Umowy i wynagrodzenia, o którym mowa w § 1 ust. 2  Wykonawca przenosi na rzecz Zamawiającego całość majątkowych praw autorskich do utworów powstałych podczas i w związku z realizacją umowy oraz udziela Zamawiającego  wyłącznej i terminowej (na okres 10 lat) i nieograniczonej terytorialnie licencji do dzieł powstałych w związku i w ramach realizacji niniejszej umowy, zgodnie z przepisami ustawy z dnia 4 lutego 1994 r o prawie autorskim i prawach pokrewnych na następujących polach eksploatacji:</w:t>
      </w:r>
    </w:p>
    <w:p w:rsidR="000A18CF" w:rsidRPr="002779C3" w:rsidRDefault="000A18CF" w:rsidP="00892965">
      <w:pPr>
        <w:pStyle w:val="Akapitzlist"/>
        <w:shd w:val="clear" w:color="auto" w:fill="FFFFFF"/>
        <w:spacing w:line="276" w:lineRule="auto"/>
        <w:ind w:left="142"/>
        <w:jc w:val="both"/>
        <w:rPr>
          <w:rFonts w:ascii="Calibri" w:hAnsi="Calibri" w:cs="Calibri"/>
          <w:sz w:val="22"/>
          <w:szCs w:val="22"/>
        </w:rPr>
      </w:pPr>
      <w:r w:rsidRPr="002779C3">
        <w:rPr>
          <w:sz w:val="22"/>
          <w:szCs w:val="22"/>
        </w:rPr>
        <w:t>1)   wszelkiego utrwalania i zwielokrotniania utworów, w tym wprowadzania do pamięci komputera lub innego urządzenia, wytwarzania egzemplarzy jakąkolwiek techniką, w tym drukarską, reprograficzną, zapisu magnetycznego, mechanicznego, optycznego, elektronicznego lub innego, techniką analogową lub cyfrową, w dowolnym systemie lub formacie, na wszelkich nośnikach, w tym nośnikach audio lub wideo, nośnikach papierowych lub podobnych, światłoczułych, magnetycznych, optycznych, dyskach, kościach pamięci, nośnikach komputerowych i innych nośnikach zapisów lub pamięci;</w:t>
      </w:r>
    </w:p>
    <w:p w:rsidR="000A18CF" w:rsidRPr="002779C3" w:rsidRDefault="000A18CF" w:rsidP="00892965">
      <w:pPr>
        <w:pStyle w:val="Akapitzlist"/>
        <w:shd w:val="clear" w:color="auto" w:fill="FFFFFF"/>
        <w:spacing w:line="276" w:lineRule="auto"/>
        <w:ind w:left="142"/>
        <w:jc w:val="both"/>
        <w:rPr>
          <w:rFonts w:ascii="Calibri" w:hAnsi="Calibri" w:cs="Calibri"/>
          <w:sz w:val="22"/>
          <w:szCs w:val="22"/>
        </w:rPr>
      </w:pPr>
      <w:r w:rsidRPr="002779C3">
        <w:rPr>
          <w:sz w:val="22"/>
          <w:szCs w:val="22"/>
        </w:rPr>
        <w:t>2)   wszelkiego obrotu oryginałem i egzemplarzami utworów wytworzonych zgodnie z pkt. 1, wprowadzania ich do obrotu, najmu, użyczenia lub oddawania na podstawie innego stosunku prawnego;</w:t>
      </w:r>
    </w:p>
    <w:p w:rsidR="000A18CF" w:rsidRPr="002779C3" w:rsidRDefault="000A18CF" w:rsidP="00892965">
      <w:pPr>
        <w:pStyle w:val="Akapitzlist"/>
        <w:shd w:val="clear" w:color="auto" w:fill="FFFFFF"/>
        <w:spacing w:line="276" w:lineRule="auto"/>
        <w:ind w:left="0" w:firstLine="142"/>
        <w:jc w:val="both"/>
        <w:rPr>
          <w:rFonts w:ascii="Calibri" w:hAnsi="Calibri" w:cs="Calibri"/>
          <w:sz w:val="22"/>
          <w:szCs w:val="22"/>
        </w:rPr>
      </w:pPr>
      <w:r w:rsidRPr="002779C3">
        <w:rPr>
          <w:sz w:val="22"/>
          <w:szCs w:val="22"/>
        </w:rPr>
        <w:t>3)   wszelkiego innego rozpowszechniania utworów, w szczególności:</w:t>
      </w:r>
    </w:p>
    <w:p w:rsidR="000A18CF" w:rsidRPr="002779C3" w:rsidRDefault="000A18CF" w:rsidP="00892965">
      <w:pPr>
        <w:pStyle w:val="Akapitzlist"/>
        <w:shd w:val="clear" w:color="auto" w:fill="FFFFFF"/>
        <w:spacing w:line="276" w:lineRule="auto"/>
        <w:ind w:left="142"/>
        <w:jc w:val="both"/>
        <w:rPr>
          <w:rFonts w:ascii="Calibri" w:hAnsi="Calibri" w:cs="Calibri"/>
          <w:sz w:val="22"/>
          <w:szCs w:val="22"/>
        </w:rPr>
      </w:pPr>
      <w:r w:rsidRPr="002779C3">
        <w:rPr>
          <w:sz w:val="22"/>
          <w:szCs w:val="22"/>
        </w:rPr>
        <w:t xml:space="preserve">a)   wszelkiego publicznego udostępniania dzieł powstałych w związku i w ramach realizacji operacji, w taki sposób, aby każdy mógł mieć do nich dostęp w miejscu i w czasie przez siebie wybranym, w tym poprzez </w:t>
      </w:r>
      <w:proofErr w:type="spellStart"/>
      <w:r w:rsidRPr="002779C3">
        <w:rPr>
          <w:sz w:val="22"/>
          <w:szCs w:val="22"/>
        </w:rPr>
        <w:t>internet</w:t>
      </w:r>
      <w:proofErr w:type="spellEnd"/>
      <w:r w:rsidRPr="002779C3">
        <w:rPr>
          <w:sz w:val="22"/>
          <w:szCs w:val="22"/>
        </w:rPr>
        <w:t>, stacje naziemne, za pośrednictwem satelity, sieci kablowej, telekomunikacyjnej lub multimedialnej, baz danych, serwerów lub innych urządzeń i systemów, w tym także osób trzecich, w obiegu otwartym lub zamkniętym, w jakiejkolwiek technice, systemie lub formacie, z możliwością zapisu lub bez takiej możliwości,</w:t>
      </w:r>
    </w:p>
    <w:p w:rsidR="000A18CF" w:rsidRPr="002779C3" w:rsidRDefault="000A18CF" w:rsidP="00892965">
      <w:pPr>
        <w:pStyle w:val="Akapitzlist"/>
        <w:shd w:val="clear" w:color="auto" w:fill="FFFFFF"/>
        <w:spacing w:line="276" w:lineRule="auto"/>
        <w:ind w:left="0" w:firstLine="142"/>
        <w:jc w:val="both"/>
        <w:rPr>
          <w:rFonts w:ascii="Calibri" w:hAnsi="Calibri" w:cs="Calibri"/>
          <w:sz w:val="22"/>
          <w:szCs w:val="22"/>
        </w:rPr>
      </w:pPr>
      <w:r w:rsidRPr="002779C3">
        <w:rPr>
          <w:sz w:val="22"/>
          <w:szCs w:val="22"/>
        </w:rPr>
        <w:t>b)   wszelkiego publicznego odtwarzania, wyświetlania, wykonania, wystawiania.</w:t>
      </w:r>
    </w:p>
    <w:p w:rsidR="005F06DA" w:rsidRDefault="005F06DA" w:rsidP="005F06DA">
      <w:pPr>
        <w:spacing w:line="276" w:lineRule="auto"/>
        <w:rPr>
          <w:rFonts w:cs="Arial"/>
          <w:b/>
          <w:bCs/>
          <w:iCs/>
        </w:rPr>
      </w:pPr>
    </w:p>
    <w:p w:rsidR="00024C1B" w:rsidRPr="00FA7597" w:rsidRDefault="00024C1B" w:rsidP="005F06DA">
      <w:pPr>
        <w:spacing w:line="276" w:lineRule="auto"/>
        <w:jc w:val="center"/>
        <w:rPr>
          <w:rFonts w:cs="Arial"/>
          <w:sz w:val="22"/>
          <w:szCs w:val="22"/>
          <w:lang w:eastAsia="ar-SA"/>
        </w:rPr>
      </w:pPr>
      <w:r w:rsidRPr="00FA7597">
        <w:rPr>
          <w:rFonts w:cs="Arial"/>
          <w:b/>
          <w:bCs/>
          <w:iCs/>
          <w:sz w:val="22"/>
          <w:szCs w:val="22"/>
        </w:rPr>
        <w:t>§ 5</w:t>
      </w:r>
    </w:p>
    <w:p w:rsidR="00024C1B" w:rsidRPr="00FA7597" w:rsidRDefault="00024C1B" w:rsidP="00571887">
      <w:pPr>
        <w:pStyle w:val="Akapitzlist"/>
        <w:widowControl w:val="0"/>
        <w:numPr>
          <w:ilvl w:val="0"/>
          <w:numId w:val="4"/>
        </w:numPr>
        <w:tabs>
          <w:tab w:val="left" w:pos="426"/>
        </w:tabs>
        <w:suppressAutoHyphens/>
        <w:spacing w:line="276" w:lineRule="auto"/>
        <w:jc w:val="both"/>
        <w:rPr>
          <w:rFonts w:cs="Arial"/>
          <w:sz w:val="22"/>
          <w:szCs w:val="22"/>
        </w:rPr>
      </w:pPr>
      <w:r w:rsidRPr="00FA7597">
        <w:rPr>
          <w:rFonts w:cs="Arial"/>
          <w:sz w:val="22"/>
          <w:szCs w:val="22"/>
        </w:rPr>
        <w:t>Zamawiający obciąży Wykonawcę karą umowną</w:t>
      </w:r>
      <w:r w:rsidR="002779C3">
        <w:rPr>
          <w:rFonts w:cs="Arial"/>
          <w:sz w:val="22"/>
          <w:szCs w:val="22"/>
        </w:rPr>
        <w:t>, w zakresie każdego z pakietów, w wysokości</w:t>
      </w:r>
      <w:r w:rsidRPr="00FA7597">
        <w:rPr>
          <w:rFonts w:cs="Arial"/>
          <w:sz w:val="22"/>
          <w:szCs w:val="22"/>
        </w:rPr>
        <w:t xml:space="preserve">: </w:t>
      </w:r>
    </w:p>
    <w:p w:rsidR="007D4B55" w:rsidRPr="00FA7597" w:rsidRDefault="007D4B55" w:rsidP="00571887">
      <w:pPr>
        <w:pStyle w:val="Akapitzlist"/>
        <w:widowControl w:val="0"/>
        <w:numPr>
          <w:ilvl w:val="0"/>
          <w:numId w:val="5"/>
        </w:numPr>
        <w:tabs>
          <w:tab w:val="left" w:pos="426"/>
        </w:tabs>
        <w:suppressAutoHyphens/>
        <w:spacing w:line="276" w:lineRule="auto"/>
        <w:jc w:val="both"/>
        <w:rPr>
          <w:rFonts w:cs="Arial"/>
          <w:sz w:val="22"/>
          <w:szCs w:val="22"/>
        </w:rPr>
      </w:pPr>
      <w:r w:rsidRPr="006310D6">
        <w:rPr>
          <w:rFonts w:cs="Arial"/>
          <w:sz w:val="22"/>
          <w:szCs w:val="22"/>
        </w:rPr>
        <w:t>za zwłokę w rozpocz</w:t>
      </w:r>
      <w:r w:rsidRPr="001D34D1">
        <w:rPr>
          <w:rFonts w:cs="Arial"/>
          <w:sz w:val="22"/>
          <w:szCs w:val="22"/>
        </w:rPr>
        <w:t xml:space="preserve">ęciu każdego z wyznaczonych terminów szkolenia określonych w umowie, w wysokości 0,3% </w:t>
      </w:r>
      <w:r w:rsidRPr="001D34D1">
        <w:rPr>
          <w:sz w:val="22"/>
          <w:szCs w:val="22"/>
        </w:rPr>
        <w:t xml:space="preserve">wartości umowy brutto, określonej w § </w:t>
      </w:r>
      <w:r w:rsidRPr="00951C4F">
        <w:rPr>
          <w:sz w:val="22"/>
          <w:szCs w:val="22"/>
        </w:rPr>
        <w:t>1</w:t>
      </w:r>
      <w:r w:rsidRPr="000F73B6">
        <w:rPr>
          <w:sz w:val="22"/>
          <w:szCs w:val="22"/>
        </w:rPr>
        <w:t xml:space="preserve"> ust. </w:t>
      </w:r>
      <w:r w:rsidRPr="00CD7F0A">
        <w:rPr>
          <w:sz w:val="22"/>
          <w:szCs w:val="22"/>
        </w:rPr>
        <w:t>2, za każdy rozpoczęty dzień zwłoki Wykonawcy;</w:t>
      </w:r>
    </w:p>
    <w:p w:rsidR="00024C1B" w:rsidRPr="00FA7597" w:rsidRDefault="00024C1B" w:rsidP="00571887">
      <w:pPr>
        <w:pStyle w:val="Akapitzlist"/>
        <w:widowControl w:val="0"/>
        <w:numPr>
          <w:ilvl w:val="0"/>
          <w:numId w:val="5"/>
        </w:numPr>
        <w:tabs>
          <w:tab w:val="left" w:pos="426"/>
        </w:tabs>
        <w:suppressAutoHyphens/>
        <w:spacing w:line="276" w:lineRule="auto"/>
        <w:jc w:val="both"/>
        <w:rPr>
          <w:rFonts w:cs="Arial"/>
          <w:sz w:val="22"/>
          <w:szCs w:val="22"/>
        </w:rPr>
      </w:pPr>
      <w:r w:rsidRPr="00FA7597">
        <w:rPr>
          <w:rFonts w:cs="Arial"/>
          <w:b/>
          <w:sz w:val="22"/>
          <w:szCs w:val="22"/>
        </w:rPr>
        <w:t>w przypadku odstąpienia od umowy</w:t>
      </w:r>
      <w:r w:rsidRPr="00FA7597">
        <w:rPr>
          <w:rFonts w:cs="Arial"/>
          <w:sz w:val="22"/>
          <w:szCs w:val="22"/>
        </w:rPr>
        <w:t xml:space="preserve"> przez którąkolwiek ze stron z przyczyn, za które ponosi odpowiedzialność Wykonawca – w wysokości 1</w:t>
      </w:r>
      <w:r w:rsidR="007D4B55" w:rsidRPr="00FA7597">
        <w:rPr>
          <w:rFonts w:cs="Arial"/>
          <w:sz w:val="22"/>
          <w:szCs w:val="22"/>
        </w:rPr>
        <w:t>5</w:t>
      </w:r>
      <w:r w:rsidRPr="00FA7597">
        <w:rPr>
          <w:rFonts w:cs="Arial"/>
          <w:sz w:val="22"/>
          <w:szCs w:val="22"/>
        </w:rPr>
        <w:t>% wartości brutto umowy;</w:t>
      </w:r>
    </w:p>
    <w:p w:rsidR="00024C1B" w:rsidRPr="00FA7597" w:rsidRDefault="00024C1B" w:rsidP="00571887">
      <w:pPr>
        <w:pStyle w:val="Akapitzlist"/>
        <w:widowControl w:val="0"/>
        <w:numPr>
          <w:ilvl w:val="0"/>
          <w:numId w:val="5"/>
        </w:numPr>
        <w:tabs>
          <w:tab w:val="left" w:pos="426"/>
        </w:tabs>
        <w:suppressAutoHyphens/>
        <w:spacing w:line="276" w:lineRule="auto"/>
        <w:jc w:val="both"/>
        <w:rPr>
          <w:rFonts w:cs="Arial"/>
          <w:sz w:val="22"/>
          <w:szCs w:val="22"/>
        </w:rPr>
      </w:pPr>
      <w:r w:rsidRPr="00FA7597">
        <w:rPr>
          <w:rFonts w:cs="Arial"/>
          <w:b/>
          <w:sz w:val="22"/>
          <w:szCs w:val="22"/>
        </w:rPr>
        <w:t>za niewykonanie części usług z winy Wykonawcy</w:t>
      </w:r>
      <w:r w:rsidRPr="00FA7597">
        <w:rPr>
          <w:rFonts w:cs="Arial"/>
          <w:sz w:val="22"/>
          <w:szCs w:val="22"/>
        </w:rPr>
        <w:t>, bez powiadomienia Zamawiającego o zaistniałych przeszkodach dla wykonania usług - 1</w:t>
      </w:r>
      <w:r w:rsidR="007D4B55" w:rsidRPr="00FA7597">
        <w:rPr>
          <w:rFonts w:cs="Arial"/>
          <w:sz w:val="22"/>
          <w:szCs w:val="22"/>
        </w:rPr>
        <w:t>5</w:t>
      </w:r>
      <w:r w:rsidRPr="00FA7597">
        <w:rPr>
          <w:rFonts w:cs="Arial"/>
          <w:sz w:val="22"/>
          <w:szCs w:val="22"/>
        </w:rPr>
        <w:t>% wartości</w:t>
      </w:r>
      <w:r w:rsidR="004D47C8" w:rsidRPr="00FA7597">
        <w:rPr>
          <w:rFonts w:cs="Arial"/>
          <w:sz w:val="22"/>
          <w:szCs w:val="22"/>
        </w:rPr>
        <w:t xml:space="preserve"> niezrealizowanej części usługi;</w:t>
      </w:r>
    </w:p>
    <w:p w:rsidR="00391F36" w:rsidRPr="00FA7597" w:rsidRDefault="00391F36" w:rsidP="004D47C8">
      <w:pPr>
        <w:pStyle w:val="Akapitzlist"/>
        <w:widowControl w:val="0"/>
        <w:numPr>
          <w:ilvl w:val="0"/>
          <w:numId w:val="5"/>
        </w:numPr>
        <w:tabs>
          <w:tab w:val="left" w:pos="426"/>
        </w:tabs>
        <w:suppressAutoHyphens/>
        <w:spacing w:line="276" w:lineRule="auto"/>
        <w:jc w:val="both"/>
        <w:rPr>
          <w:rFonts w:cs="Arial"/>
          <w:sz w:val="22"/>
          <w:szCs w:val="22"/>
        </w:rPr>
      </w:pPr>
      <w:r w:rsidRPr="00FA7597">
        <w:rPr>
          <w:color w:val="000000"/>
          <w:sz w:val="22"/>
          <w:szCs w:val="22"/>
        </w:rPr>
        <w:t xml:space="preserve">1 % wartości wynagrodzenia brutto, określonego w § </w:t>
      </w:r>
      <w:r w:rsidR="004D47C8" w:rsidRPr="00FA7597">
        <w:rPr>
          <w:color w:val="000000"/>
          <w:sz w:val="22"/>
          <w:szCs w:val="22"/>
        </w:rPr>
        <w:t>1</w:t>
      </w:r>
      <w:r w:rsidRPr="00FA7597">
        <w:rPr>
          <w:color w:val="000000"/>
          <w:sz w:val="22"/>
          <w:szCs w:val="22"/>
        </w:rPr>
        <w:t xml:space="preserve"> ust. </w:t>
      </w:r>
      <w:r w:rsidR="004D47C8" w:rsidRPr="00FA7597">
        <w:rPr>
          <w:color w:val="000000"/>
          <w:sz w:val="22"/>
          <w:szCs w:val="22"/>
        </w:rPr>
        <w:t>2</w:t>
      </w:r>
      <w:r w:rsidRPr="00FA7597">
        <w:rPr>
          <w:color w:val="000000"/>
          <w:sz w:val="22"/>
          <w:szCs w:val="22"/>
        </w:rPr>
        <w:t xml:space="preserve"> za każdy stwierdzony przypadek uchybienia obowiązkom określonym w § </w:t>
      </w:r>
      <w:r w:rsidR="004D47C8" w:rsidRPr="00FA7597">
        <w:rPr>
          <w:color w:val="000000"/>
          <w:sz w:val="22"/>
          <w:szCs w:val="22"/>
        </w:rPr>
        <w:t>8</w:t>
      </w:r>
      <w:r w:rsidRPr="00FA7597">
        <w:rPr>
          <w:color w:val="000000"/>
          <w:sz w:val="22"/>
          <w:szCs w:val="22"/>
        </w:rPr>
        <w:t xml:space="preserve"> ust. 3</w:t>
      </w:r>
      <w:r w:rsidR="004D47C8" w:rsidRPr="00FA7597">
        <w:rPr>
          <w:color w:val="000000"/>
          <w:sz w:val="22"/>
          <w:szCs w:val="22"/>
        </w:rPr>
        <w:t xml:space="preserve"> pkt a - d</w:t>
      </w:r>
      <w:r w:rsidRPr="00FA7597">
        <w:rPr>
          <w:color w:val="000000"/>
          <w:sz w:val="22"/>
          <w:szCs w:val="22"/>
        </w:rPr>
        <w:t xml:space="preserve">; kara umowna może zostać naliczona za każdą z osób wykonujących pracę z uchybieniem § </w:t>
      </w:r>
      <w:r w:rsidR="004D47C8" w:rsidRPr="00FA7597">
        <w:rPr>
          <w:color w:val="000000"/>
          <w:sz w:val="22"/>
          <w:szCs w:val="22"/>
        </w:rPr>
        <w:t>8</w:t>
      </w:r>
      <w:r w:rsidRPr="00FA7597">
        <w:rPr>
          <w:color w:val="000000"/>
          <w:sz w:val="22"/>
          <w:szCs w:val="22"/>
        </w:rPr>
        <w:t xml:space="preserve"> ust. </w:t>
      </w:r>
      <w:r w:rsidR="004D47C8" w:rsidRPr="00FA7597">
        <w:rPr>
          <w:color w:val="000000"/>
          <w:sz w:val="22"/>
          <w:szCs w:val="22"/>
        </w:rPr>
        <w:t xml:space="preserve">3 pkt a </w:t>
      </w:r>
      <w:r w:rsidR="00B75156" w:rsidRPr="00FA7597">
        <w:rPr>
          <w:color w:val="000000"/>
          <w:sz w:val="22"/>
          <w:szCs w:val="22"/>
        </w:rPr>
        <w:t>–</w:t>
      </w:r>
      <w:r w:rsidR="004D47C8" w:rsidRPr="00FA7597">
        <w:rPr>
          <w:color w:val="000000"/>
          <w:sz w:val="22"/>
          <w:szCs w:val="22"/>
        </w:rPr>
        <w:t xml:space="preserve"> d</w:t>
      </w:r>
      <w:r w:rsidR="00FA7597" w:rsidRPr="00FA7597">
        <w:rPr>
          <w:color w:val="000000"/>
          <w:sz w:val="22"/>
          <w:szCs w:val="22"/>
        </w:rPr>
        <w:t xml:space="preserve">; </w:t>
      </w:r>
    </w:p>
    <w:p w:rsidR="00F577F8" w:rsidRPr="008C3DB0" w:rsidRDefault="00F577F8" w:rsidP="004D47C8">
      <w:pPr>
        <w:pStyle w:val="Akapitzlist"/>
        <w:widowControl w:val="0"/>
        <w:numPr>
          <w:ilvl w:val="0"/>
          <w:numId w:val="5"/>
        </w:numPr>
        <w:tabs>
          <w:tab w:val="left" w:pos="426"/>
        </w:tabs>
        <w:suppressAutoHyphens/>
        <w:spacing w:line="276" w:lineRule="auto"/>
        <w:jc w:val="both"/>
        <w:rPr>
          <w:rFonts w:cs="Arial"/>
          <w:sz w:val="22"/>
          <w:szCs w:val="22"/>
        </w:rPr>
      </w:pPr>
      <w:r w:rsidRPr="00FA7597">
        <w:rPr>
          <w:sz w:val="22"/>
          <w:szCs w:val="22"/>
        </w:rPr>
        <w:t>nieuzasadnione skrócenie zajęć – w takim przypadku Zamawiający obciąży Wykonawcę karą umowną w wysokości 2% wynagrodzenia określonego w § 1 ust. 2</w:t>
      </w:r>
      <w:r w:rsidR="00FA7597" w:rsidRPr="00FA7597">
        <w:rPr>
          <w:sz w:val="22"/>
          <w:szCs w:val="22"/>
        </w:rPr>
        <w:t>.</w:t>
      </w:r>
    </w:p>
    <w:p w:rsidR="00024C1B" w:rsidRDefault="008C3DB0" w:rsidP="008C3DB0">
      <w:pPr>
        <w:widowControl w:val="0"/>
        <w:tabs>
          <w:tab w:val="left" w:pos="426"/>
        </w:tabs>
        <w:suppressAutoHyphens/>
        <w:spacing w:line="276" w:lineRule="auto"/>
        <w:jc w:val="both"/>
        <w:rPr>
          <w:ins w:id="4" w:author="wtekien" w:date="2025-10-30T12:20:00Z"/>
          <w:rFonts w:cs="Arial"/>
          <w:sz w:val="22"/>
          <w:szCs w:val="22"/>
        </w:rPr>
      </w:pPr>
      <w:r>
        <w:rPr>
          <w:rFonts w:cs="Arial"/>
          <w:sz w:val="22"/>
          <w:szCs w:val="22"/>
        </w:rPr>
        <w:lastRenderedPageBreak/>
        <w:t xml:space="preserve"> 2. </w:t>
      </w:r>
      <w:r w:rsidR="00024C1B" w:rsidRPr="00534C73">
        <w:rPr>
          <w:rFonts w:cs="Arial"/>
          <w:sz w:val="22"/>
          <w:szCs w:val="22"/>
        </w:rPr>
        <w:t>Kary umowne, o których mowa w ust. 1 podlegają sumowaniu.</w:t>
      </w:r>
    </w:p>
    <w:p w:rsidR="00024C1B" w:rsidRPr="008C3DB0" w:rsidRDefault="008C3DB0" w:rsidP="00001E23">
      <w:pPr>
        <w:widowControl w:val="0"/>
        <w:tabs>
          <w:tab w:val="left" w:pos="426"/>
        </w:tabs>
        <w:suppressAutoHyphens/>
        <w:spacing w:line="276" w:lineRule="auto"/>
        <w:ind w:left="284" w:hanging="284"/>
        <w:jc w:val="both"/>
        <w:rPr>
          <w:rFonts w:cs="Arial"/>
          <w:sz w:val="22"/>
          <w:szCs w:val="22"/>
        </w:rPr>
      </w:pPr>
      <w:r>
        <w:rPr>
          <w:rFonts w:cs="Arial"/>
          <w:sz w:val="22"/>
          <w:szCs w:val="22"/>
        </w:rPr>
        <w:t xml:space="preserve"> 3. </w:t>
      </w:r>
      <w:r w:rsidR="00024C1B" w:rsidRPr="008C3DB0">
        <w:rPr>
          <w:rFonts w:cs="Arial"/>
          <w:sz w:val="22"/>
          <w:szCs w:val="22"/>
        </w:rPr>
        <w:t xml:space="preserve">Łączna maksymalna wysokość kar umownych nie może przekroczyć </w:t>
      </w:r>
      <w:r w:rsidR="009D396C" w:rsidRPr="008C3DB0">
        <w:rPr>
          <w:rFonts w:cs="Arial"/>
          <w:sz w:val="22"/>
          <w:szCs w:val="22"/>
        </w:rPr>
        <w:t>3</w:t>
      </w:r>
      <w:r w:rsidR="00024C1B" w:rsidRPr="008C3DB0">
        <w:rPr>
          <w:rFonts w:cs="Arial"/>
          <w:sz w:val="22"/>
          <w:szCs w:val="22"/>
        </w:rPr>
        <w:t xml:space="preserve">0% wartości brutto niniejszej Umowy określonej w § 1 ust. 2  Umowy. </w:t>
      </w:r>
    </w:p>
    <w:p w:rsidR="0088240C" w:rsidRPr="00001E23" w:rsidRDefault="00001E23" w:rsidP="00984ECC">
      <w:pPr>
        <w:widowControl w:val="0"/>
        <w:tabs>
          <w:tab w:val="left" w:pos="426"/>
        </w:tabs>
        <w:suppressAutoHyphens/>
        <w:spacing w:line="276" w:lineRule="auto"/>
        <w:ind w:left="284" w:hanging="284"/>
        <w:jc w:val="both"/>
        <w:rPr>
          <w:rFonts w:cs="Arial"/>
          <w:sz w:val="22"/>
          <w:szCs w:val="22"/>
        </w:rPr>
      </w:pPr>
      <w:r>
        <w:rPr>
          <w:sz w:val="22"/>
          <w:szCs w:val="22"/>
        </w:rPr>
        <w:t xml:space="preserve">4. </w:t>
      </w:r>
      <w:r w:rsidR="00A477A9">
        <w:rPr>
          <w:sz w:val="22"/>
          <w:szCs w:val="22"/>
        </w:rPr>
        <w:t xml:space="preserve"> </w:t>
      </w:r>
      <w:r w:rsidR="0088240C" w:rsidRPr="00001E23">
        <w:rPr>
          <w:sz w:val="22"/>
          <w:szCs w:val="22"/>
        </w:rPr>
        <w:t>W przypadku zaistnienia okoliczności wymienionych w ust. 1, Zamawiający wystawi i prze</w:t>
      </w:r>
      <w:r w:rsidR="00576524" w:rsidRPr="00001E23">
        <w:rPr>
          <w:sz w:val="22"/>
          <w:szCs w:val="22"/>
        </w:rPr>
        <w:t>śle</w:t>
      </w:r>
      <w:r w:rsidR="0088240C" w:rsidRPr="00001E23">
        <w:rPr>
          <w:sz w:val="22"/>
          <w:szCs w:val="22"/>
        </w:rPr>
        <w:t xml:space="preserve"> dokument obciążeniowy z terminem płatności 10 dni od daty wystawienia tego dokumentu.</w:t>
      </w:r>
    </w:p>
    <w:p w:rsidR="0088240C" w:rsidRPr="00A477A9" w:rsidRDefault="00A477A9" w:rsidP="00984ECC">
      <w:pPr>
        <w:widowControl w:val="0"/>
        <w:tabs>
          <w:tab w:val="left" w:pos="709"/>
        </w:tabs>
        <w:suppressAutoHyphens/>
        <w:spacing w:line="276" w:lineRule="auto"/>
        <w:ind w:left="284" w:hanging="284"/>
        <w:jc w:val="both"/>
        <w:rPr>
          <w:rFonts w:cs="Arial"/>
          <w:sz w:val="22"/>
          <w:szCs w:val="22"/>
        </w:rPr>
      </w:pPr>
      <w:r>
        <w:rPr>
          <w:sz w:val="22"/>
          <w:szCs w:val="22"/>
        </w:rPr>
        <w:t xml:space="preserve">5. </w:t>
      </w:r>
      <w:r w:rsidR="0088240C" w:rsidRPr="00A477A9">
        <w:rPr>
          <w:sz w:val="22"/>
          <w:szCs w:val="22"/>
        </w:rPr>
        <w:t xml:space="preserve">Po upływie terminu określonego w ust. </w:t>
      </w:r>
      <w:r w:rsidR="003058C5">
        <w:rPr>
          <w:sz w:val="22"/>
          <w:szCs w:val="22"/>
        </w:rPr>
        <w:t>4</w:t>
      </w:r>
      <w:r w:rsidR="0088240C" w:rsidRPr="00A477A9">
        <w:rPr>
          <w:sz w:val="22"/>
          <w:szCs w:val="22"/>
        </w:rPr>
        <w:t xml:space="preserve"> Zamawiający może potrącić naliczoną karę umowną z wynagrodzenia należnego Wykonawcy, pomniejszając płatność za fakturę, na co Wykonawca niniejszym wyraża zgodę. Potrącenie jest potwierdzane przesłaniem Wykonawcy oświadczenia o potrąceniu wskazującego: podstawę naliczenia kary umownej (dokumentu obciążeniowego), wysokość naliczonej kary umownej i fakturę, która zostanie (została) pomniejszona.</w:t>
      </w:r>
    </w:p>
    <w:p w:rsidR="0088240C" w:rsidRPr="00A477A9" w:rsidRDefault="00A477A9" w:rsidP="00984ECC">
      <w:pPr>
        <w:widowControl w:val="0"/>
        <w:tabs>
          <w:tab w:val="left" w:pos="426"/>
        </w:tabs>
        <w:suppressAutoHyphens/>
        <w:spacing w:line="276" w:lineRule="auto"/>
        <w:ind w:left="284" w:hanging="284"/>
        <w:jc w:val="both"/>
        <w:rPr>
          <w:rFonts w:cs="Arial"/>
          <w:sz w:val="22"/>
          <w:szCs w:val="22"/>
        </w:rPr>
      </w:pPr>
      <w:r>
        <w:rPr>
          <w:sz w:val="22"/>
          <w:szCs w:val="22"/>
        </w:rPr>
        <w:t xml:space="preserve">6. </w:t>
      </w:r>
      <w:r w:rsidR="0088240C" w:rsidRPr="00A477A9">
        <w:rPr>
          <w:sz w:val="22"/>
          <w:szCs w:val="22"/>
        </w:rPr>
        <w:t>Zamawiający może dochodzić odszkodowania przenoszącego wysokość zastrzeżonych na jego rzecz kar umownych.</w:t>
      </w:r>
    </w:p>
    <w:p w:rsidR="00024C1B" w:rsidRPr="00522DA3" w:rsidRDefault="00024C1B" w:rsidP="00571887">
      <w:pPr>
        <w:spacing w:line="276" w:lineRule="auto"/>
        <w:jc w:val="center"/>
        <w:rPr>
          <w:rFonts w:cs="Arial"/>
          <w:bCs/>
          <w:iCs/>
          <w:sz w:val="22"/>
          <w:szCs w:val="22"/>
        </w:rPr>
      </w:pPr>
      <w:r w:rsidRPr="00522DA3">
        <w:rPr>
          <w:rFonts w:cs="Arial"/>
          <w:b/>
          <w:bCs/>
          <w:iCs/>
          <w:sz w:val="22"/>
          <w:szCs w:val="22"/>
        </w:rPr>
        <w:t>§ 6</w:t>
      </w:r>
    </w:p>
    <w:p w:rsidR="00024C1B" w:rsidRPr="00522DA3" w:rsidRDefault="00024C1B" w:rsidP="00571887">
      <w:pPr>
        <w:pStyle w:val="Akapitzlist"/>
        <w:widowControl w:val="0"/>
        <w:numPr>
          <w:ilvl w:val="0"/>
          <w:numId w:val="6"/>
        </w:numPr>
        <w:tabs>
          <w:tab w:val="left" w:pos="426"/>
        </w:tabs>
        <w:suppressAutoHyphens/>
        <w:spacing w:line="276" w:lineRule="auto"/>
        <w:jc w:val="both"/>
        <w:rPr>
          <w:rFonts w:cs="Arial"/>
          <w:sz w:val="22"/>
          <w:szCs w:val="22"/>
        </w:rPr>
      </w:pPr>
      <w:r w:rsidRPr="00522DA3">
        <w:rPr>
          <w:rFonts w:cs="Arial"/>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po uprzednim pisemnym powiadomieniu Wykonawcy. W takim przypadku Wykonawca może żądać wyłącznie wynagrodzenia należnego z tytułu wykonania części umowy. </w:t>
      </w:r>
    </w:p>
    <w:p w:rsidR="00024C1B" w:rsidRPr="00522DA3" w:rsidRDefault="00024C1B" w:rsidP="00571887">
      <w:pPr>
        <w:pStyle w:val="Akapitzlist"/>
        <w:widowControl w:val="0"/>
        <w:numPr>
          <w:ilvl w:val="0"/>
          <w:numId w:val="6"/>
        </w:numPr>
        <w:tabs>
          <w:tab w:val="left" w:pos="426"/>
        </w:tabs>
        <w:suppressAutoHyphens/>
        <w:spacing w:line="276" w:lineRule="auto"/>
        <w:jc w:val="both"/>
        <w:rPr>
          <w:rFonts w:cs="Arial"/>
          <w:sz w:val="22"/>
          <w:szCs w:val="22"/>
        </w:rPr>
      </w:pPr>
      <w:r w:rsidRPr="00522DA3">
        <w:rPr>
          <w:rFonts w:cs="Arial"/>
          <w:sz w:val="22"/>
          <w:szCs w:val="22"/>
        </w:rPr>
        <w:t xml:space="preserve">Zamawiający może odstąpić od umowy, ze skutkiem natychmiastowym, bez odszkodowania na rzecz Wykonawcy, jeżeli zachodzi co najmniej jedna z następujących okoliczności: </w:t>
      </w:r>
    </w:p>
    <w:p w:rsidR="00024C1B" w:rsidRPr="00522DA3" w:rsidRDefault="00024C1B" w:rsidP="00571887">
      <w:pPr>
        <w:pStyle w:val="Akapitzlist"/>
        <w:widowControl w:val="0"/>
        <w:numPr>
          <w:ilvl w:val="0"/>
          <w:numId w:val="7"/>
        </w:numPr>
        <w:tabs>
          <w:tab w:val="left" w:pos="426"/>
        </w:tabs>
        <w:suppressAutoHyphens/>
        <w:spacing w:line="276" w:lineRule="auto"/>
        <w:jc w:val="both"/>
        <w:rPr>
          <w:rFonts w:cs="Arial"/>
          <w:sz w:val="22"/>
          <w:szCs w:val="22"/>
        </w:rPr>
      </w:pPr>
      <w:r w:rsidRPr="00522DA3">
        <w:rPr>
          <w:rFonts w:cs="Arial"/>
          <w:sz w:val="22"/>
          <w:szCs w:val="22"/>
        </w:rPr>
        <w:t xml:space="preserve">zmiana umowy została dokonana z naruszeniem art. 454 i art. 455 ustawy PZP, </w:t>
      </w:r>
    </w:p>
    <w:p w:rsidR="00024C1B" w:rsidRPr="00522DA3" w:rsidRDefault="00024C1B" w:rsidP="00571887">
      <w:pPr>
        <w:pStyle w:val="Akapitzlist"/>
        <w:widowControl w:val="0"/>
        <w:numPr>
          <w:ilvl w:val="0"/>
          <w:numId w:val="7"/>
        </w:numPr>
        <w:tabs>
          <w:tab w:val="left" w:pos="426"/>
        </w:tabs>
        <w:suppressAutoHyphens/>
        <w:spacing w:line="276" w:lineRule="auto"/>
        <w:jc w:val="both"/>
        <w:rPr>
          <w:rFonts w:cs="Arial"/>
          <w:sz w:val="22"/>
          <w:szCs w:val="22"/>
        </w:rPr>
      </w:pPr>
      <w:r w:rsidRPr="00522DA3">
        <w:rPr>
          <w:rFonts w:cs="Arial"/>
          <w:sz w:val="22"/>
          <w:szCs w:val="22"/>
        </w:rPr>
        <w:t>wykonawca w chwili zawarcia umowy podlegał wykluczeniu z postępowania na podstawie art. 108 ustawy PZP,</w:t>
      </w:r>
    </w:p>
    <w:p w:rsidR="00024C1B" w:rsidRPr="00522DA3" w:rsidRDefault="00024C1B" w:rsidP="00571887">
      <w:pPr>
        <w:pStyle w:val="Akapitzlist"/>
        <w:widowControl w:val="0"/>
        <w:numPr>
          <w:ilvl w:val="0"/>
          <w:numId w:val="7"/>
        </w:numPr>
        <w:tabs>
          <w:tab w:val="left" w:pos="426"/>
        </w:tabs>
        <w:suppressAutoHyphens/>
        <w:spacing w:line="276" w:lineRule="auto"/>
        <w:jc w:val="both"/>
        <w:rPr>
          <w:rFonts w:cs="Arial"/>
          <w:sz w:val="22"/>
          <w:szCs w:val="22"/>
        </w:rPr>
      </w:pPr>
      <w:r w:rsidRPr="00522DA3">
        <w:rPr>
          <w:rFonts w:cs="Arial"/>
          <w:sz w:val="22"/>
          <w:szCs w:val="22"/>
        </w:rPr>
        <w:t xml:space="preserve">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 </w:t>
      </w:r>
    </w:p>
    <w:p w:rsidR="00024C1B" w:rsidRPr="00522DA3" w:rsidRDefault="00024C1B" w:rsidP="00571887">
      <w:pPr>
        <w:pStyle w:val="Akapitzlist"/>
        <w:widowControl w:val="0"/>
        <w:numPr>
          <w:ilvl w:val="0"/>
          <w:numId w:val="6"/>
        </w:numPr>
        <w:tabs>
          <w:tab w:val="left" w:pos="426"/>
        </w:tabs>
        <w:suppressAutoHyphens/>
        <w:spacing w:line="276" w:lineRule="auto"/>
        <w:jc w:val="both"/>
        <w:rPr>
          <w:rFonts w:cs="Arial"/>
          <w:sz w:val="22"/>
          <w:szCs w:val="22"/>
        </w:rPr>
      </w:pPr>
      <w:r w:rsidRPr="00522DA3">
        <w:rPr>
          <w:rFonts w:cs="Arial"/>
          <w:sz w:val="22"/>
          <w:szCs w:val="22"/>
        </w:rPr>
        <w:t xml:space="preserve">W przypadku, o którym mowa pkt 2, wykonawca może żądać wyłącznie wynagrodzenia należnego z tytułu wykonania części zamówienia. </w:t>
      </w:r>
    </w:p>
    <w:p w:rsidR="00024C1B" w:rsidRPr="00522DA3" w:rsidRDefault="00024C1B" w:rsidP="00571887">
      <w:pPr>
        <w:pStyle w:val="Akapitzlist"/>
        <w:widowControl w:val="0"/>
        <w:numPr>
          <w:ilvl w:val="0"/>
          <w:numId w:val="6"/>
        </w:numPr>
        <w:tabs>
          <w:tab w:val="left" w:pos="426"/>
        </w:tabs>
        <w:suppressAutoHyphens/>
        <w:spacing w:line="276" w:lineRule="auto"/>
        <w:jc w:val="both"/>
        <w:rPr>
          <w:rFonts w:cs="Arial"/>
          <w:bCs/>
          <w:iCs/>
          <w:sz w:val="22"/>
          <w:szCs w:val="22"/>
        </w:rPr>
      </w:pPr>
      <w:r w:rsidRPr="00522DA3">
        <w:rPr>
          <w:rFonts w:cs="Arial"/>
          <w:sz w:val="22"/>
          <w:szCs w:val="22"/>
        </w:rPr>
        <w:t xml:space="preserve">W przypadku wystąpienia rażących uchybień ze strony Wykonawcy w zakresie realizacji umowy, stronom przysługuje prawo rozwiązania umowy w trybie natychmiastowym z zastosowaniem kar umownych zawartych </w:t>
      </w:r>
      <w:r w:rsidRPr="00901169">
        <w:rPr>
          <w:rFonts w:cs="Arial"/>
          <w:sz w:val="22"/>
          <w:szCs w:val="22"/>
        </w:rPr>
        <w:t xml:space="preserve">w § 5 </w:t>
      </w:r>
      <w:r w:rsidR="00522DA3" w:rsidRPr="00901169">
        <w:rPr>
          <w:rFonts w:cs="Arial"/>
          <w:sz w:val="22"/>
          <w:szCs w:val="22"/>
        </w:rPr>
        <w:t xml:space="preserve">ust. 1 </w:t>
      </w:r>
      <w:r w:rsidRPr="00901169">
        <w:rPr>
          <w:rFonts w:cs="Arial"/>
          <w:sz w:val="22"/>
          <w:szCs w:val="22"/>
        </w:rPr>
        <w:t xml:space="preserve">pkt </w:t>
      </w:r>
      <w:r w:rsidR="00522DA3" w:rsidRPr="00901169">
        <w:rPr>
          <w:rFonts w:cs="Arial"/>
          <w:sz w:val="22"/>
          <w:szCs w:val="22"/>
        </w:rPr>
        <w:t xml:space="preserve">b </w:t>
      </w:r>
      <w:r w:rsidRPr="00901169">
        <w:rPr>
          <w:rFonts w:cs="Arial"/>
          <w:sz w:val="22"/>
          <w:szCs w:val="22"/>
        </w:rPr>
        <w:t xml:space="preserve"> niniejszej</w:t>
      </w:r>
      <w:r w:rsidRPr="00522DA3">
        <w:rPr>
          <w:rFonts w:cs="Arial"/>
          <w:sz w:val="22"/>
          <w:szCs w:val="22"/>
        </w:rPr>
        <w:t xml:space="preserve"> umowy, po uprzednim pisemnym upomnieniu</w:t>
      </w:r>
      <w:r w:rsidRPr="00522DA3">
        <w:rPr>
          <w:rFonts w:cs="Arial"/>
          <w:bCs/>
          <w:iCs/>
          <w:sz w:val="22"/>
          <w:szCs w:val="22"/>
        </w:rPr>
        <w:t xml:space="preserve"> i ustaleniu terminu na usunięcie wad. </w:t>
      </w:r>
    </w:p>
    <w:p w:rsidR="00BF46E4" w:rsidRDefault="00BF46E4" w:rsidP="00571887">
      <w:pPr>
        <w:spacing w:line="276" w:lineRule="auto"/>
        <w:ind w:left="284" w:hanging="284"/>
        <w:jc w:val="center"/>
        <w:rPr>
          <w:b/>
          <w:sz w:val="22"/>
          <w:szCs w:val="22"/>
        </w:rPr>
      </w:pPr>
    </w:p>
    <w:p w:rsidR="00BF46E4" w:rsidRPr="000A2351" w:rsidRDefault="00BF46E4" w:rsidP="00571887">
      <w:pPr>
        <w:spacing w:line="276" w:lineRule="auto"/>
        <w:ind w:left="284" w:hanging="284"/>
        <w:jc w:val="center"/>
        <w:rPr>
          <w:b/>
          <w:sz w:val="22"/>
          <w:szCs w:val="22"/>
        </w:rPr>
      </w:pPr>
      <w:r w:rsidRPr="000A2351">
        <w:rPr>
          <w:b/>
          <w:sz w:val="22"/>
          <w:szCs w:val="22"/>
        </w:rPr>
        <w:t>§ 7</w:t>
      </w:r>
    </w:p>
    <w:p w:rsidR="00BF46E4" w:rsidRPr="00892292" w:rsidRDefault="00BF46E4" w:rsidP="00571887">
      <w:pPr>
        <w:numPr>
          <w:ilvl w:val="0"/>
          <w:numId w:val="18"/>
        </w:numPr>
        <w:spacing w:line="276" w:lineRule="auto"/>
        <w:jc w:val="both"/>
        <w:rPr>
          <w:sz w:val="22"/>
          <w:szCs w:val="22"/>
        </w:rPr>
      </w:pPr>
      <w:r w:rsidRPr="00892292">
        <w:rPr>
          <w:sz w:val="22"/>
          <w:szCs w:val="22"/>
        </w:rPr>
        <w:t>Wykonawca wykona Umowę:</w:t>
      </w:r>
    </w:p>
    <w:p w:rsidR="00BF46E4" w:rsidRPr="00892292" w:rsidRDefault="00BF46E4" w:rsidP="00571887">
      <w:pPr>
        <w:numPr>
          <w:ilvl w:val="0"/>
          <w:numId w:val="19"/>
        </w:numPr>
        <w:spacing w:line="276" w:lineRule="auto"/>
        <w:jc w:val="both"/>
        <w:rPr>
          <w:sz w:val="22"/>
          <w:szCs w:val="22"/>
        </w:rPr>
      </w:pPr>
      <w:r w:rsidRPr="00892292">
        <w:rPr>
          <w:sz w:val="22"/>
          <w:szCs w:val="22"/>
        </w:rPr>
        <w:t>samodzielnie (bez udziału podwykonawców)*</w:t>
      </w:r>
    </w:p>
    <w:p w:rsidR="00BF46E4" w:rsidRPr="00892292" w:rsidRDefault="00BF46E4" w:rsidP="00571887">
      <w:pPr>
        <w:numPr>
          <w:ilvl w:val="0"/>
          <w:numId w:val="19"/>
        </w:numPr>
        <w:spacing w:line="276" w:lineRule="auto"/>
        <w:jc w:val="both"/>
        <w:rPr>
          <w:sz w:val="22"/>
          <w:szCs w:val="22"/>
        </w:rPr>
      </w:pPr>
      <w:r w:rsidRPr="00892292">
        <w:rPr>
          <w:sz w:val="22"/>
          <w:szCs w:val="22"/>
        </w:rPr>
        <w:t>przy pomocy podwykonawcy/ów w zakresie …………………………………., zawierając z nimi stosowne umowy w formie pisemnej pod rygorem nieważności.*</w:t>
      </w:r>
    </w:p>
    <w:p w:rsidR="00BF46E4" w:rsidRPr="00892292" w:rsidRDefault="00BF46E4" w:rsidP="00571887">
      <w:pPr>
        <w:spacing w:line="276" w:lineRule="auto"/>
        <w:jc w:val="both"/>
        <w:rPr>
          <w:i/>
          <w:sz w:val="22"/>
          <w:szCs w:val="22"/>
        </w:rPr>
      </w:pPr>
      <w:r w:rsidRPr="00892292">
        <w:rPr>
          <w:i/>
          <w:sz w:val="22"/>
          <w:szCs w:val="22"/>
        </w:rPr>
        <w:t>*Zgodnie z oświadczeniem złożonym w ofercie</w:t>
      </w:r>
    </w:p>
    <w:p w:rsidR="00BF46E4" w:rsidRPr="00FC23C5" w:rsidRDefault="00BF46E4" w:rsidP="00571887">
      <w:pPr>
        <w:numPr>
          <w:ilvl w:val="0"/>
          <w:numId w:val="18"/>
        </w:numPr>
        <w:spacing w:line="276" w:lineRule="auto"/>
        <w:jc w:val="both"/>
        <w:rPr>
          <w:sz w:val="22"/>
          <w:szCs w:val="22"/>
        </w:rPr>
      </w:pPr>
      <w:r w:rsidRPr="00FC23C5">
        <w:rPr>
          <w:sz w:val="22"/>
          <w:szCs w:val="22"/>
        </w:rPr>
        <w:t>Jeżeli w wykonaniu przedmiotu umowy uczestniczy podwykonawca, Wykonawca:</w:t>
      </w:r>
    </w:p>
    <w:p w:rsidR="00BF46E4" w:rsidRPr="00FC23C5" w:rsidRDefault="00BF46E4" w:rsidP="00571887">
      <w:pPr>
        <w:numPr>
          <w:ilvl w:val="0"/>
          <w:numId w:val="20"/>
        </w:numPr>
        <w:spacing w:line="276" w:lineRule="auto"/>
        <w:jc w:val="both"/>
        <w:rPr>
          <w:sz w:val="22"/>
          <w:szCs w:val="22"/>
        </w:rPr>
      </w:pPr>
      <w:r w:rsidRPr="00FC23C5">
        <w:rPr>
          <w:sz w:val="22"/>
          <w:szCs w:val="22"/>
        </w:rPr>
        <w:lastRenderedPageBreak/>
        <w:t>zobowiązuje się do dostarczenia Zamawiającemu odpisu umów zawartych z podwykonawcami w terminie 7 dni od dnia podpisania umowy lub podpisania umowy z podwykonawcą, nie później niż na 7 dni przed dniem zgłoszenia gotowości do odbioru;</w:t>
      </w:r>
    </w:p>
    <w:p w:rsidR="00BF46E4" w:rsidRPr="00FC23C5" w:rsidRDefault="00BF46E4" w:rsidP="00571887">
      <w:pPr>
        <w:numPr>
          <w:ilvl w:val="0"/>
          <w:numId w:val="20"/>
        </w:numPr>
        <w:spacing w:line="276" w:lineRule="auto"/>
        <w:jc w:val="both"/>
        <w:rPr>
          <w:sz w:val="22"/>
          <w:szCs w:val="22"/>
        </w:rPr>
      </w:pPr>
      <w:r w:rsidRPr="00FC23C5">
        <w:rPr>
          <w:sz w:val="22"/>
          <w:szCs w:val="22"/>
        </w:rPr>
        <w:t>przedstawi wraz z przesłaną faktura oświadczenie podwykonawcy o dokonaniu zapłaty na jego rzecz;</w:t>
      </w:r>
    </w:p>
    <w:p w:rsidR="00BF46E4" w:rsidRPr="00892292" w:rsidRDefault="00BF46E4" w:rsidP="00571887">
      <w:pPr>
        <w:numPr>
          <w:ilvl w:val="0"/>
          <w:numId w:val="20"/>
        </w:numPr>
        <w:spacing w:line="276" w:lineRule="auto"/>
        <w:jc w:val="both"/>
        <w:rPr>
          <w:sz w:val="22"/>
          <w:szCs w:val="22"/>
        </w:rPr>
      </w:pPr>
      <w:r w:rsidRPr="00892292">
        <w:rPr>
          <w:sz w:val="22"/>
          <w:szCs w:val="22"/>
        </w:rPr>
        <w:t>ponosi odpowiedzialność za działania i zaniechania podwykonawcy, w szczególności za zgodność zachowań podwykonawcy z umową.</w:t>
      </w:r>
    </w:p>
    <w:p w:rsidR="00BF46E4" w:rsidRPr="00892292" w:rsidRDefault="00BF46E4" w:rsidP="00571887">
      <w:pPr>
        <w:numPr>
          <w:ilvl w:val="0"/>
          <w:numId w:val="18"/>
        </w:numPr>
        <w:spacing w:line="276" w:lineRule="auto"/>
        <w:jc w:val="both"/>
        <w:rPr>
          <w:sz w:val="22"/>
          <w:szCs w:val="22"/>
        </w:rPr>
      </w:pPr>
      <w:r w:rsidRPr="00892292">
        <w:rPr>
          <w:sz w:val="22"/>
          <w:szCs w:val="22"/>
        </w:rPr>
        <w:t xml:space="preserve">Jeżeli zmiana albo rezygnacja z podwykonawcy dotyczy podmiotu, na którego zasoby Wykonawca powoływał się, na zasadach określonych w art. 22a ust. 1 ustawy </w:t>
      </w:r>
      <w:proofErr w:type="spellStart"/>
      <w:r w:rsidRPr="00892292">
        <w:rPr>
          <w:sz w:val="22"/>
          <w:szCs w:val="22"/>
        </w:rPr>
        <w:t>Pzp</w:t>
      </w:r>
      <w:proofErr w:type="spellEnd"/>
      <w:r w:rsidRPr="00892292">
        <w:rPr>
          <w:sz w:val="22"/>
          <w:szCs w:val="22"/>
        </w:rPr>
        <w:t>, w celu wykazania spełnienia warunków udziału w postępowaniu, Wykonawca zobowiązany jest wykazać Zamawiającemu, że proponowany inny podwykonawca lub wykonawca samodzielnie spełnia je w stopniu nie mniejszym niż podwykonawca, na którego zasoby Wykonawca powoływał się w trakcie postępowania o udzielenie zamówienia.</w:t>
      </w:r>
      <w:r w:rsidRPr="00892292">
        <w:rPr>
          <w:sz w:val="22"/>
          <w:szCs w:val="22"/>
        </w:rPr>
        <w:tab/>
      </w:r>
    </w:p>
    <w:p w:rsidR="00BF46E4" w:rsidRDefault="00BF46E4" w:rsidP="00571887">
      <w:pPr>
        <w:spacing w:line="276" w:lineRule="auto"/>
        <w:ind w:left="284" w:hanging="284"/>
        <w:jc w:val="center"/>
        <w:rPr>
          <w:b/>
          <w:sz w:val="22"/>
          <w:szCs w:val="22"/>
        </w:rPr>
      </w:pPr>
    </w:p>
    <w:p w:rsidR="0030511C" w:rsidRPr="000A2351" w:rsidRDefault="0030511C" w:rsidP="00571887">
      <w:pPr>
        <w:spacing w:line="276" w:lineRule="auto"/>
        <w:ind w:left="284" w:hanging="284"/>
        <w:jc w:val="center"/>
        <w:rPr>
          <w:b/>
          <w:sz w:val="22"/>
          <w:szCs w:val="22"/>
        </w:rPr>
      </w:pPr>
      <w:r w:rsidRPr="000A2351">
        <w:rPr>
          <w:b/>
          <w:sz w:val="22"/>
          <w:szCs w:val="22"/>
        </w:rPr>
        <w:t xml:space="preserve">§ </w:t>
      </w:r>
      <w:r w:rsidR="000D3F68">
        <w:rPr>
          <w:b/>
          <w:sz w:val="22"/>
          <w:szCs w:val="22"/>
        </w:rPr>
        <w:t>8</w:t>
      </w:r>
    </w:p>
    <w:p w:rsidR="00CB7475" w:rsidRPr="00901169" w:rsidRDefault="00CB7475" w:rsidP="00571887">
      <w:pPr>
        <w:numPr>
          <w:ilvl w:val="0"/>
          <w:numId w:val="23"/>
        </w:numPr>
        <w:spacing w:line="276" w:lineRule="auto"/>
        <w:jc w:val="both"/>
        <w:rPr>
          <w:color w:val="000000"/>
          <w:sz w:val="22"/>
          <w:szCs w:val="22"/>
        </w:rPr>
      </w:pPr>
      <w:r w:rsidRPr="00901169">
        <w:rPr>
          <w:bCs/>
          <w:color w:val="000000"/>
          <w:sz w:val="22"/>
          <w:szCs w:val="22"/>
        </w:rPr>
        <w:t xml:space="preserve">Wykonawca zatrudnia </w:t>
      </w:r>
      <w:r w:rsidRPr="00901169">
        <w:rPr>
          <w:color w:val="000000"/>
          <w:sz w:val="22"/>
          <w:szCs w:val="22"/>
        </w:rPr>
        <w:t>na podstawie umów o pracę</w:t>
      </w:r>
      <w:r w:rsidRPr="00901169">
        <w:rPr>
          <w:bCs/>
          <w:color w:val="000000"/>
          <w:sz w:val="22"/>
          <w:szCs w:val="22"/>
        </w:rPr>
        <w:t xml:space="preserve">, na co </w:t>
      </w:r>
      <w:r w:rsidRPr="006310D6">
        <w:rPr>
          <w:bCs/>
          <w:color w:val="000000"/>
          <w:sz w:val="22"/>
          <w:szCs w:val="22"/>
        </w:rPr>
        <w:t>najmniej ½ etatu,</w:t>
      </w:r>
      <w:r w:rsidRPr="00901169">
        <w:rPr>
          <w:bCs/>
          <w:color w:val="000000"/>
          <w:sz w:val="22"/>
          <w:szCs w:val="22"/>
        </w:rPr>
        <w:t xml:space="preserve"> osoby wykonujące prace w związku z realizacją Przedmiotu Umowy w warunkach określonych </w:t>
      </w:r>
      <w:r w:rsidRPr="00901169">
        <w:rPr>
          <w:color w:val="000000"/>
          <w:sz w:val="22"/>
          <w:szCs w:val="22"/>
        </w:rPr>
        <w:t xml:space="preserve">w art. 22 § </w:t>
      </w:r>
      <w:r w:rsidRPr="00DA7A63">
        <w:rPr>
          <w:sz w:val="22"/>
          <w:szCs w:val="22"/>
        </w:rPr>
        <w:t xml:space="preserve">1 ustawy z dnia 26 czerwca 1974 r. Kodeks pracy, tj. </w:t>
      </w:r>
      <w:r w:rsidRPr="00DA7A63">
        <w:rPr>
          <w:sz w:val="22"/>
          <w:szCs w:val="22"/>
          <w:shd w:val="clear" w:color="auto" w:fill="FFFFFF"/>
        </w:rPr>
        <w:t>osób odpowiedzialnych za organizację i administrację szkoleń</w:t>
      </w:r>
      <w:r w:rsidRPr="00DA7A63">
        <w:rPr>
          <w:bCs/>
          <w:sz w:val="22"/>
          <w:szCs w:val="22"/>
        </w:rPr>
        <w:t xml:space="preserve"> </w:t>
      </w:r>
      <w:r w:rsidRPr="00DA7A63">
        <w:rPr>
          <w:sz w:val="22"/>
          <w:szCs w:val="22"/>
          <w:shd w:val="clear" w:color="auto" w:fill="FFFFFF"/>
        </w:rPr>
        <w:t>związanych z przygotowaniem i przeprowadzeniem szkolenia, takie jak przygotowanie dokumentacji, rekrutacja czy przygotowanie  zaświadczeń o ukończeniu szkolenia.</w:t>
      </w:r>
      <w:r w:rsidRPr="00901169">
        <w:rPr>
          <w:color w:val="001D35"/>
          <w:sz w:val="22"/>
          <w:szCs w:val="22"/>
          <w:shd w:val="clear" w:color="auto" w:fill="FFFFFF"/>
        </w:rPr>
        <w:t xml:space="preserve"> </w:t>
      </w:r>
    </w:p>
    <w:p w:rsidR="0099416C" w:rsidRDefault="00CB7475" w:rsidP="0099416C">
      <w:pPr>
        <w:spacing w:line="276" w:lineRule="auto"/>
        <w:ind w:left="360"/>
        <w:jc w:val="both"/>
        <w:rPr>
          <w:sz w:val="22"/>
          <w:szCs w:val="22"/>
        </w:rPr>
      </w:pPr>
      <w:r w:rsidRPr="006310D6">
        <w:rPr>
          <w:sz w:val="22"/>
          <w:szCs w:val="22"/>
        </w:rPr>
        <w:t xml:space="preserve">Obowiązek zatrudnienia na podstawie umowy o pracę nie dotyczy osobistego wykonania zamówienia przez osobę fizyczną, w tym również </w:t>
      </w:r>
      <w:r w:rsidR="00FE1A21" w:rsidRPr="006310D6">
        <w:rPr>
          <w:sz w:val="22"/>
          <w:szCs w:val="22"/>
        </w:rPr>
        <w:t>przedsiębiorcę</w:t>
      </w:r>
      <w:r w:rsidRPr="006310D6">
        <w:rPr>
          <w:sz w:val="22"/>
          <w:szCs w:val="22"/>
        </w:rPr>
        <w:t xml:space="preserve"> prowadzącego indywidualną działalność gospodarczą. </w:t>
      </w:r>
    </w:p>
    <w:p w:rsidR="00CB7475" w:rsidRPr="0099416C" w:rsidRDefault="00951C4F" w:rsidP="0099416C">
      <w:pPr>
        <w:spacing w:line="276" w:lineRule="auto"/>
        <w:ind w:left="426" w:hanging="426"/>
        <w:jc w:val="both"/>
        <w:rPr>
          <w:sz w:val="22"/>
          <w:szCs w:val="22"/>
        </w:rPr>
      </w:pPr>
      <w:r>
        <w:rPr>
          <w:color w:val="000000"/>
          <w:sz w:val="22"/>
          <w:szCs w:val="22"/>
        </w:rPr>
        <w:t xml:space="preserve">2.    </w:t>
      </w:r>
      <w:r w:rsidR="00CB7475" w:rsidRPr="00834198">
        <w:rPr>
          <w:color w:val="000000"/>
          <w:sz w:val="22"/>
          <w:szCs w:val="22"/>
        </w:rPr>
        <w:t>Wykonawca odpowiada za spełnienie przez podwykonawców warunku określonego w ust. 1 oraz umożliwienie Zamawiającemu wykonania kontroli w tym zakresie.</w:t>
      </w:r>
    </w:p>
    <w:p w:rsidR="00CB7475" w:rsidRPr="00834198" w:rsidRDefault="00951C4F" w:rsidP="00951C4F">
      <w:pPr>
        <w:spacing w:line="276" w:lineRule="auto"/>
        <w:ind w:left="426" w:hanging="426"/>
        <w:jc w:val="both"/>
        <w:rPr>
          <w:b/>
          <w:bCs/>
          <w:color w:val="000000"/>
          <w:sz w:val="22"/>
          <w:szCs w:val="22"/>
        </w:rPr>
      </w:pPr>
      <w:r>
        <w:rPr>
          <w:color w:val="000000"/>
          <w:sz w:val="22"/>
          <w:szCs w:val="22"/>
        </w:rPr>
        <w:t xml:space="preserve">3.   </w:t>
      </w:r>
      <w:r w:rsidR="00CB7475" w:rsidRPr="00834198">
        <w:rPr>
          <w:color w:val="000000"/>
          <w:sz w:val="22"/>
          <w:szCs w:val="22"/>
        </w:rPr>
        <w:t>Wykonawca na żądanie Zamawiającego, w terminie 10 dni, przedkłada Zamawiającemu zgodnie z treścią żądania, dotyczące Wykonawcy, jak i odpowiednio podwykonawców:</w:t>
      </w:r>
    </w:p>
    <w:p w:rsidR="00CB7475" w:rsidRPr="004D47C8" w:rsidRDefault="004D47C8" w:rsidP="004D47C8">
      <w:pPr>
        <w:pStyle w:val="Akapitzlist"/>
        <w:numPr>
          <w:ilvl w:val="1"/>
          <w:numId w:val="23"/>
        </w:numPr>
        <w:spacing w:line="276" w:lineRule="auto"/>
        <w:ind w:left="993" w:hanging="426"/>
        <w:jc w:val="both"/>
        <w:rPr>
          <w:bCs/>
          <w:color w:val="000000"/>
          <w:sz w:val="22"/>
          <w:szCs w:val="22"/>
        </w:rPr>
      </w:pPr>
      <w:r>
        <w:rPr>
          <w:bCs/>
          <w:color w:val="000000"/>
          <w:sz w:val="22"/>
          <w:szCs w:val="22"/>
        </w:rPr>
        <w:t xml:space="preserve"> </w:t>
      </w:r>
      <w:r w:rsidR="00CB7475" w:rsidRPr="004D47C8">
        <w:rPr>
          <w:bCs/>
          <w:color w:val="000000"/>
          <w:sz w:val="22"/>
          <w:szCs w:val="22"/>
        </w:rPr>
        <w:t>oświadczenie, że osoby wykonujące czynności określone w ust. 1 wykonują pracę na podstawie umowy o pracę;</w:t>
      </w:r>
    </w:p>
    <w:p w:rsidR="00CB7475" w:rsidRPr="00062551" w:rsidRDefault="00CB7475" w:rsidP="00571887">
      <w:pPr>
        <w:numPr>
          <w:ilvl w:val="1"/>
          <w:numId w:val="23"/>
        </w:numPr>
        <w:spacing w:line="276" w:lineRule="auto"/>
        <w:ind w:left="992" w:hanging="357"/>
        <w:jc w:val="both"/>
        <w:rPr>
          <w:b/>
          <w:bCs/>
          <w:color w:val="000000"/>
          <w:sz w:val="22"/>
          <w:szCs w:val="22"/>
        </w:rPr>
      </w:pPr>
      <w:r w:rsidRPr="00062551">
        <w:rPr>
          <w:color w:val="000000"/>
          <w:sz w:val="22"/>
          <w:szCs w:val="22"/>
        </w:rPr>
        <w:t xml:space="preserve">poświadczoną za zgodność z oryginałem odpowiednio przez wykonawcę lub podwykonawcę kopie umowy/umów o pracę osób określonych w ust. 1 (łącznie z innymi dokumentami jeśli mają wpływ na treść stosunku pracy w zakresie rodzaju umowy o pracę i wymiar etatu) wraz z dokumentem regulującym zakres obowiązków, jeżeli został sporządzony; kopia umowy/umów powinna zostać zanonimizowana w sposób zapewniający ochronę </w:t>
      </w:r>
      <w:r w:rsidRPr="00CB7475">
        <w:rPr>
          <w:color w:val="000000"/>
          <w:sz w:val="22"/>
          <w:szCs w:val="22"/>
        </w:rPr>
        <w:t>danych osobowych pracowników, zgodnie z przepisami o ochronie danych osobowych (tj. w szczególności  bez adresów, nr PESEL pracowników).</w:t>
      </w:r>
      <w:r w:rsidRPr="00CB7475">
        <w:rPr>
          <w:sz w:val="22"/>
          <w:szCs w:val="22"/>
        </w:rPr>
        <w:t xml:space="preserve"> Imię i nazwisko pracownika nie podlega </w:t>
      </w:r>
      <w:proofErr w:type="spellStart"/>
      <w:r w:rsidRPr="00CB7475">
        <w:rPr>
          <w:sz w:val="22"/>
          <w:szCs w:val="22"/>
        </w:rPr>
        <w:t>anonimizacji</w:t>
      </w:r>
      <w:proofErr w:type="spellEnd"/>
      <w:r w:rsidRPr="00CB7475">
        <w:rPr>
          <w:sz w:val="22"/>
          <w:szCs w:val="22"/>
        </w:rPr>
        <w:t>.</w:t>
      </w:r>
      <w:r w:rsidRPr="00CB7475">
        <w:rPr>
          <w:color w:val="000000"/>
          <w:sz w:val="22"/>
          <w:szCs w:val="22"/>
        </w:rPr>
        <w:t xml:space="preserve"> Informacje</w:t>
      </w:r>
      <w:r w:rsidRPr="00062551">
        <w:rPr>
          <w:color w:val="000000"/>
          <w:sz w:val="22"/>
          <w:szCs w:val="22"/>
        </w:rPr>
        <w:t xml:space="preserve"> takie jak: numer umowy, data zawarcia umowy, rodzaj umowy o pracę i wymiar etatu powinny być możliwe do zidentyfikowania;</w:t>
      </w:r>
    </w:p>
    <w:p w:rsidR="00CB7475" w:rsidRPr="00062551" w:rsidRDefault="00CB7475" w:rsidP="00571887">
      <w:pPr>
        <w:numPr>
          <w:ilvl w:val="1"/>
          <w:numId w:val="23"/>
        </w:numPr>
        <w:spacing w:line="276" w:lineRule="auto"/>
        <w:ind w:left="993"/>
        <w:jc w:val="both"/>
        <w:rPr>
          <w:b/>
          <w:bCs/>
          <w:color w:val="000000"/>
          <w:sz w:val="22"/>
          <w:szCs w:val="22"/>
        </w:rPr>
      </w:pPr>
      <w:r w:rsidRPr="00062551">
        <w:rPr>
          <w:color w:val="000000"/>
          <w:sz w:val="22"/>
          <w:szCs w:val="22"/>
        </w:rPr>
        <w:t>zaświadczenie właściwego oddziału Zakładu Ubezpieczeń Społecznych, potwierdzające opłacanie przez Wykonawcę lub podwykonawcę składek na ubezpieczenia społeczne i zdrowotne z tytułu zatrudnienia na podstawie umów o pracę za ostatni okres rozliczeniowy oraz wcześniejsze przypadające na czas po rozpoczęciu wykonywania Umowy;</w:t>
      </w:r>
    </w:p>
    <w:p w:rsidR="00CB7475" w:rsidRPr="003A4968" w:rsidRDefault="00CB7475" w:rsidP="00571887">
      <w:pPr>
        <w:numPr>
          <w:ilvl w:val="1"/>
          <w:numId w:val="23"/>
        </w:numPr>
        <w:spacing w:line="276" w:lineRule="auto"/>
        <w:ind w:left="993"/>
        <w:jc w:val="both"/>
        <w:rPr>
          <w:b/>
          <w:bCs/>
          <w:color w:val="000000"/>
          <w:sz w:val="22"/>
          <w:szCs w:val="22"/>
        </w:rPr>
      </w:pPr>
      <w:r w:rsidRPr="00062551">
        <w:rPr>
          <w:color w:val="000000"/>
          <w:sz w:val="22"/>
          <w:szCs w:val="22"/>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ochronie danych osobowych.</w:t>
      </w:r>
    </w:p>
    <w:p w:rsidR="00CB7475" w:rsidRPr="00834198" w:rsidRDefault="00CB7475" w:rsidP="00571887">
      <w:pPr>
        <w:numPr>
          <w:ilvl w:val="0"/>
          <w:numId w:val="23"/>
        </w:numPr>
        <w:spacing w:line="276" w:lineRule="auto"/>
        <w:jc w:val="both"/>
        <w:rPr>
          <w:bCs/>
          <w:color w:val="000000"/>
          <w:sz w:val="22"/>
          <w:szCs w:val="22"/>
        </w:rPr>
      </w:pPr>
      <w:r w:rsidRPr="00834198">
        <w:rPr>
          <w:bCs/>
          <w:color w:val="000000"/>
          <w:sz w:val="22"/>
          <w:szCs w:val="22"/>
        </w:rPr>
        <w:t>Niezłożenie przez Wykonawcę w wyznaczonym przez Zamawiającego terminie żądanych przez Zamawiającego dowodów w celu potwierdzenia spełnienia przez wykonawcę lub podwykonawcę wymogu określonego w ust. 1 traktowane będzie jako przyznanie uchybienia wymogowi określonemu w ust. 1.</w:t>
      </w:r>
    </w:p>
    <w:p w:rsidR="00CB7475" w:rsidRPr="00834198" w:rsidRDefault="00CB7475" w:rsidP="00571887">
      <w:pPr>
        <w:numPr>
          <w:ilvl w:val="0"/>
          <w:numId w:val="23"/>
        </w:numPr>
        <w:spacing w:line="276" w:lineRule="auto"/>
        <w:jc w:val="both"/>
        <w:rPr>
          <w:b/>
          <w:bCs/>
          <w:color w:val="000000"/>
          <w:sz w:val="22"/>
          <w:szCs w:val="22"/>
        </w:rPr>
      </w:pPr>
      <w:r w:rsidRPr="00834198">
        <w:rPr>
          <w:color w:val="000000"/>
          <w:sz w:val="22"/>
          <w:szCs w:val="22"/>
        </w:rPr>
        <w:t>Zamawiający może przeprowadzić kontrolę realizacji obowiązku określonego w ust. 1, w szczególności w stosunku do osób, którymi Wykonawca posługuje się w celu wykonania Umowy przebywających na nieruchomości Zamawiającego. Osoba upoważniona przez Zamawiającego do wykonania kontroli może żądać oświadczenia co do rodzaju pracy przez nich wykonywanej oraz potwierdzenia, czy są zatrudnieni na podstawie umowy o pracę. W przypadku wątpliwości Zamawiający może zwrócić się o przeprowadzenie kontroli do właściwych organów, a w szczególności Państwowej Inspekcji Pracy.</w:t>
      </w:r>
    </w:p>
    <w:p w:rsidR="0001128A" w:rsidRDefault="0001128A" w:rsidP="00571887">
      <w:pPr>
        <w:spacing w:line="276" w:lineRule="auto"/>
        <w:jc w:val="center"/>
        <w:rPr>
          <w:b/>
          <w:sz w:val="22"/>
          <w:szCs w:val="22"/>
        </w:rPr>
      </w:pPr>
    </w:p>
    <w:p w:rsidR="00E204B6" w:rsidRPr="00E204B6" w:rsidRDefault="00E204B6" w:rsidP="00571887">
      <w:pPr>
        <w:spacing w:line="276" w:lineRule="auto"/>
        <w:jc w:val="center"/>
        <w:rPr>
          <w:b/>
          <w:sz w:val="22"/>
          <w:szCs w:val="22"/>
        </w:rPr>
      </w:pPr>
      <w:r w:rsidRPr="00E204B6">
        <w:rPr>
          <w:b/>
          <w:sz w:val="22"/>
          <w:szCs w:val="22"/>
        </w:rPr>
        <w:t xml:space="preserve">§ </w:t>
      </w:r>
      <w:r w:rsidR="000D3F68">
        <w:rPr>
          <w:b/>
          <w:sz w:val="22"/>
          <w:szCs w:val="22"/>
        </w:rPr>
        <w:t>9</w:t>
      </w:r>
    </w:p>
    <w:p w:rsidR="00E204B6" w:rsidRPr="0013280E" w:rsidRDefault="00E204B6" w:rsidP="00571887">
      <w:pPr>
        <w:tabs>
          <w:tab w:val="left" w:pos="284"/>
        </w:tabs>
        <w:spacing w:line="276" w:lineRule="auto"/>
        <w:jc w:val="both"/>
        <w:rPr>
          <w:sz w:val="22"/>
          <w:szCs w:val="22"/>
        </w:rPr>
      </w:pPr>
      <w:r w:rsidRPr="0013280E">
        <w:rPr>
          <w:sz w:val="22"/>
          <w:szCs w:val="22"/>
        </w:rPr>
        <w:t xml:space="preserve">1. Wykonawca zobowiązany jest wykonać </w:t>
      </w:r>
      <w:r w:rsidR="0013280E" w:rsidRPr="0013280E">
        <w:rPr>
          <w:sz w:val="22"/>
          <w:szCs w:val="22"/>
        </w:rPr>
        <w:t>usługę</w:t>
      </w:r>
      <w:r w:rsidRPr="0013280E">
        <w:rPr>
          <w:sz w:val="22"/>
          <w:szCs w:val="22"/>
        </w:rPr>
        <w:t xml:space="preserve">  zgodnie z zasadą DNSH („nie czyń poważnej szkody”; ang. „Do No </w:t>
      </w:r>
      <w:proofErr w:type="spellStart"/>
      <w:r w:rsidRPr="0013280E">
        <w:rPr>
          <w:sz w:val="22"/>
          <w:szCs w:val="22"/>
        </w:rPr>
        <w:t>Significant</w:t>
      </w:r>
      <w:proofErr w:type="spellEnd"/>
      <w:r w:rsidRPr="0013280E">
        <w:rPr>
          <w:sz w:val="22"/>
          <w:szCs w:val="22"/>
        </w:rPr>
        <w:t xml:space="preserve"> </w:t>
      </w:r>
      <w:proofErr w:type="spellStart"/>
      <w:r w:rsidRPr="0013280E">
        <w:rPr>
          <w:sz w:val="22"/>
          <w:szCs w:val="22"/>
        </w:rPr>
        <w:t>Harm</w:t>
      </w:r>
      <w:proofErr w:type="spellEnd"/>
      <w:r w:rsidRPr="0013280E">
        <w:rPr>
          <w:sz w:val="22"/>
          <w:szCs w:val="22"/>
        </w:rPr>
        <w:t>”), która jest zasadą dotyczącą niewspierania ani nieprowadzenia działalności gospodarczej, która powoduje znaczące szkody dla któregokolwiek z celów środowiskowych.</w:t>
      </w:r>
    </w:p>
    <w:p w:rsidR="00E204B6" w:rsidRPr="0013280E" w:rsidRDefault="00E204B6" w:rsidP="00571887">
      <w:pPr>
        <w:tabs>
          <w:tab w:val="left" w:pos="284"/>
        </w:tabs>
        <w:spacing w:line="276" w:lineRule="auto"/>
        <w:jc w:val="both"/>
        <w:rPr>
          <w:sz w:val="22"/>
          <w:szCs w:val="22"/>
        </w:rPr>
      </w:pPr>
      <w:r w:rsidRPr="0013280E">
        <w:rPr>
          <w:sz w:val="22"/>
          <w:szCs w:val="22"/>
        </w:rPr>
        <w:t xml:space="preserve">1.1. Wymóg wynika z: </w:t>
      </w:r>
    </w:p>
    <w:p w:rsidR="00E204B6" w:rsidRPr="0013280E" w:rsidRDefault="00E204B6" w:rsidP="00571887">
      <w:pPr>
        <w:tabs>
          <w:tab w:val="left" w:pos="284"/>
        </w:tabs>
        <w:spacing w:line="276" w:lineRule="auto"/>
        <w:jc w:val="both"/>
        <w:rPr>
          <w:sz w:val="22"/>
          <w:szCs w:val="22"/>
        </w:rPr>
      </w:pPr>
      <w:r w:rsidRPr="0013280E">
        <w:rPr>
          <w:sz w:val="22"/>
          <w:szCs w:val="22"/>
        </w:rPr>
        <w:t xml:space="preserve">a) Rozporządzenia Parlamentu Europejskiego i Rady (UE) 2021/241 z dnia 12 lutego 2021 r. ustanawiającego Instrument na Rzecz Odbudowy i Zwiększania Odporności. </w:t>
      </w:r>
    </w:p>
    <w:p w:rsidR="00E204B6" w:rsidRPr="0013280E" w:rsidRDefault="00E204B6" w:rsidP="00571887">
      <w:pPr>
        <w:tabs>
          <w:tab w:val="left" w:pos="284"/>
        </w:tabs>
        <w:spacing w:line="276" w:lineRule="auto"/>
        <w:jc w:val="both"/>
        <w:rPr>
          <w:sz w:val="22"/>
          <w:szCs w:val="22"/>
        </w:rPr>
      </w:pPr>
      <w:r w:rsidRPr="0013280E">
        <w:rPr>
          <w:sz w:val="22"/>
          <w:szCs w:val="22"/>
        </w:rPr>
        <w:t xml:space="preserve">b) Rozporządzenia Parlamentu Europejskiego i Rady (UE) 2020/852 z dnia 18 czerwca 2020 r. w sprawie ustanowienia ram ułatwiających zrównoważone inwestycje, zmieniające rozporządzenie (UE) 2019/2088. </w:t>
      </w:r>
    </w:p>
    <w:p w:rsidR="00E204B6" w:rsidRPr="0013280E" w:rsidRDefault="00E204B6" w:rsidP="00571887">
      <w:pPr>
        <w:tabs>
          <w:tab w:val="left" w:pos="284"/>
        </w:tabs>
        <w:spacing w:line="276" w:lineRule="auto"/>
        <w:jc w:val="both"/>
        <w:rPr>
          <w:sz w:val="22"/>
          <w:szCs w:val="22"/>
        </w:rPr>
      </w:pPr>
      <w:r w:rsidRPr="0013280E">
        <w:rPr>
          <w:sz w:val="22"/>
          <w:szCs w:val="22"/>
        </w:rPr>
        <w:t xml:space="preserve">2. Wykaz operacji o znaczeniu strategicznym, ze wszystkimi celami środowiskowymi zasady DNSH: </w:t>
      </w:r>
    </w:p>
    <w:p w:rsidR="00E204B6" w:rsidRPr="0013280E" w:rsidRDefault="00E204B6" w:rsidP="00571887">
      <w:pPr>
        <w:tabs>
          <w:tab w:val="left" w:pos="284"/>
        </w:tabs>
        <w:spacing w:line="276" w:lineRule="auto"/>
        <w:jc w:val="both"/>
        <w:rPr>
          <w:sz w:val="22"/>
          <w:szCs w:val="22"/>
        </w:rPr>
      </w:pPr>
      <w:r w:rsidRPr="0013280E">
        <w:rPr>
          <w:sz w:val="22"/>
          <w:szCs w:val="22"/>
        </w:rPr>
        <w:t>1) łagodzenie zmian klimatu,</w:t>
      </w:r>
    </w:p>
    <w:p w:rsidR="00E204B6" w:rsidRPr="0013280E" w:rsidRDefault="00E204B6" w:rsidP="00571887">
      <w:pPr>
        <w:tabs>
          <w:tab w:val="left" w:pos="284"/>
        </w:tabs>
        <w:spacing w:line="276" w:lineRule="auto"/>
        <w:jc w:val="both"/>
        <w:rPr>
          <w:sz w:val="22"/>
          <w:szCs w:val="22"/>
        </w:rPr>
      </w:pPr>
      <w:r w:rsidRPr="0013280E">
        <w:rPr>
          <w:sz w:val="22"/>
          <w:szCs w:val="22"/>
        </w:rPr>
        <w:t xml:space="preserve">2) adaptacja do zmian klimatu, </w:t>
      </w:r>
    </w:p>
    <w:p w:rsidR="00E204B6" w:rsidRPr="0013280E" w:rsidRDefault="00E204B6" w:rsidP="00571887">
      <w:pPr>
        <w:tabs>
          <w:tab w:val="left" w:pos="284"/>
        </w:tabs>
        <w:spacing w:line="276" w:lineRule="auto"/>
        <w:jc w:val="both"/>
        <w:rPr>
          <w:sz w:val="22"/>
          <w:szCs w:val="22"/>
        </w:rPr>
      </w:pPr>
      <w:r w:rsidRPr="0013280E">
        <w:rPr>
          <w:sz w:val="22"/>
          <w:szCs w:val="22"/>
        </w:rPr>
        <w:t xml:space="preserve">3) zrównoważone wykorzystanie i ochrona zasobów wodnych i morskich, </w:t>
      </w:r>
    </w:p>
    <w:p w:rsidR="00E204B6" w:rsidRPr="0013280E" w:rsidRDefault="00E204B6" w:rsidP="00571887">
      <w:pPr>
        <w:tabs>
          <w:tab w:val="left" w:pos="284"/>
        </w:tabs>
        <w:spacing w:line="276" w:lineRule="auto"/>
        <w:jc w:val="both"/>
        <w:rPr>
          <w:sz w:val="22"/>
          <w:szCs w:val="22"/>
        </w:rPr>
      </w:pPr>
      <w:r w:rsidRPr="0013280E">
        <w:rPr>
          <w:sz w:val="22"/>
          <w:szCs w:val="22"/>
        </w:rPr>
        <w:t xml:space="preserve">4) gospodarka o obiegu zamkniętym; </w:t>
      </w:r>
    </w:p>
    <w:p w:rsidR="00E204B6" w:rsidRPr="0013280E" w:rsidRDefault="00E204B6" w:rsidP="00571887">
      <w:pPr>
        <w:tabs>
          <w:tab w:val="left" w:pos="284"/>
        </w:tabs>
        <w:spacing w:line="276" w:lineRule="auto"/>
        <w:jc w:val="both"/>
        <w:rPr>
          <w:sz w:val="22"/>
          <w:szCs w:val="22"/>
        </w:rPr>
      </w:pPr>
      <w:r w:rsidRPr="0013280E">
        <w:rPr>
          <w:sz w:val="22"/>
          <w:szCs w:val="22"/>
        </w:rPr>
        <w:t xml:space="preserve">5) zapobieganie zanieczyszczeniu i jego kontroli, </w:t>
      </w:r>
    </w:p>
    <w:p w:rsidR="00E204B6" w:rsidRPr="0013280E" w:rsidRDefault="00E204B6" w:rsidP="00571887">
      <w:pPr>
        <w:tabs>
          <w:tab w:val="left" w:pos="284"/>
        </w:tabs>
        <w:spacing w:line="276" w:lineRule="auto"/>
        <w:jc w:val="both"/>
        <w:rPr>
          <w:sz w:val="22"/>
          <w:szCs w:val="22"/>
        </w:rPr>
      </w:pPr>
      <w:r w:rsidRPr="0013280E">
        <w:rPr>
          <w:sz w:val="22"/>
          <w:szCs w:val="22"/>
        </w:rPr>
        <w:t>6) ochrona i odbudowa bioróżnorodności i ekosystemów.</w:t>
      </w:r>
    </w:p>
    <w:p w:rsidR="00E204B6" w:rsidRDefault="00E204B6" w:rsidP="00571887">
      <w:pPr>
        <w:spacing w:line="276" w:lineRule="auto"/>
        <w:jc w:val="center"/>
        <w:rPr>
          <w:rFonts w:cs="Arial"/>
          <w:b/>
          <w:bCs/>
          <w:iCs/>
        </w:rPr>
      </w:pPr>
    </w:p>
    <w:p w:rsidR="008E759C" w:rsidRDefault="00CB7475" w:rsidP="008E759C">
      <w:pPr>
        <w:spacing w:line="276" w:lineRule="auto"/>
        <w:jc w:val="center"/>
        <w:rPr>
          <w:b/>
          <w:bCs/>
          <w:color w:val="000000"/>
          <w:sz w:val="22"/>
          <w:szCs w:val="22"/>
        </w:rPr>
      </w:pPr>
      <w:r>
        <w:rPr>
          <w:b/>
          <w:bCs/>
          <w:color w:val="000000"/>
          <w:sz w:val="22"/>
          <w:szCs w:val="22"/>
        </w:rPr>
        <w:t>§ 10</w:t>
      </w:r>
    </w:p>
    <w:p w:rsidR="004F4007" w:rsidRPr="008E759C" w:rsidRDefault="004F4007" w:rsidP="008E759C">
      <w:pPr>
        <w:spacing w:line="276" w:lineRule="auto"/>
        <w:jc w:val="center"/>
        <w:rPr>
          <w:b/>
          <w:bCs/>
          <w:color w:val="000000"/>
          <w:sz w:val="22"/>
          <w:szCs w:val="22"/>
        </w:rPr>
      </w:pPr>
      <w:r w:rsidRPr="002B02A8">
        <w:rPr>
          <w:color w:val="000000"/>
          <w:sz w:val="22"/>
          <w:szCs w:val="22"/>
        </w:rPr>
        <w:t>1. Wykonawca nie może dokonać przeniesienia praw lub obowiązków określonych Umową na osobę trzecią bez zgody Zamawiającego wyrażonej w formie pisemnej pod rygorem nieważności.</w:t>
      </w:r>
    </w:p>
    <w:p w:rsidR="004F4007" w:rsidRPr="002B02A8" w:rsidRDefault="004F4007" w:rsidP="004F4007">
      <w:pPr>
        <w:keepNext/>
        <w:spacing w:line="276" w:lineRule="auto"/>
        <w:jc w:val="both"/>
        <w:rPr>
          <w:color w:val="000000"/>
          <w:sz w:val="22"/>
          <w:szCs w:val="22"/>
        </w:rPr>
      </w:pPr>
      <w:r w:rsidRPr="002B02A8">
        <w:rPr>
          <w:color w:val="000000"/>
          <w:sz w:val="22"/>
          <w:szCs w:val="22"/>
        </w:rPr>
        <w:t>2. Wykonawca zobowiązuje się nie dokonywać bez pisemnej zgody Zamawiającego czynności prawnych ani faktycznych, które prowadziłyby do zmiany wierzyciela Zamawiającego albo umocowanie osoby trzeciej do zarządzania wierzytelnością Wykonawcy względem Zamawiającego.</w:t>
      </w:r>
    </w:p>
    <w:p w:rsidR="004F4007" w:rsidRPr="002B02A8" w:rsidRDefault="004F4007" w:rsidP="004F4007">
      <w:pPr>
        <w:keepNext/>
        <w:spacing w:line="276" w:lineRule="auto"/>
        <w:jc w:val="both"/>
        <w:rPr>
          <w:color w:val="000000"/>
          <w:sz w:val="22"/>
          <w:szCs w:val="22"/>
        </w:rPr>
      </w:pPr>
      <w:r w:rsidRPr="002B02A8">
        <w:rPr>
          <w:color w:val="000000"/>
          <w:sz w:val="22"/>
          <w:szCs w:val="22"/>
        </w:rPr>
        <w:t xml:space="preserve">3. </w:t>
      </w:r>
      <w:r w:rsidRPr="002B02A8">
        <w:rPr>
          <w:rFonts w:cs="Arial"/>
          <w:sz w:val="22"/>
          <w:szCs w:val="22"/>
        </w:rPr>
        <w:t xml:space="preserve">Wykonawca nie może wykonywać swego zobowiązania za pomocą takich osób trzecich, które </w:t>
      </w:r>
      <w:r>
        <w:rPr>
          <w:rFonts w:cs="Arial"/>
          <w:sz w:val="22"/>
          <w:szCs w:val="22"/>
        </w:rPr>
        <w:br/>
      </w:r>
      <w:r w:rsidRPr="002B02A8">
        <w:rPr>
          <w:rFonts w:cs="Arial"/>
          <w:sz w:val="22"/>
          <w:szCs w:val="22"/>
        </w:rPr>
        <w:t xml:space="preserve">na podstawie art. 108 ustawy Prawo zamówień publicznych są wykluczone z ubiegania się o </w:t>
      </w:r>
      <w:r>
        <w:rPr>
          <w:rFonts w:cs="Arial"/>
          <w:sz w:val="22"/>
          <w:szCs w:val="22"/>
        </w:rPr>
        <w:br/>
      </w:r>
      <w:r w:rsidRPr="002B02A8">
        <w:rPr>
          <w:rFonts w:cs="Arial"/>
          <w:sz w:val="22"/>
          <w:szCs w:val="22"/>
        </w:rPr>
        <w:lastRenderedPageBreak/>
        <w:t xml:space="preserve">udzielenie zamówienia publicznego. Zawinione naruszenie w/w postanowień stanowi podstawę do odstąpienia od umowy przez Zamawiającego. </w:t>
      </w:r>
    </w:p>
    <w:p w:rsidR="008E759C" w:rsidRDefault="008E759C" w:rsidP="00571887">
      <w:pPr>
        <w:spacing w:line="276" w:lineRule="auto"/>
        <w:jc w:val="center"/>
        <w:rPr>
          <w:b/>
          <w:bCs/>
          <w:color w:val="000000"/>
          <w:sz w:val="22"/>
          <w:szCs w:val="22"/>
        </w:rPr>
      </w:pPr>
    </w:p>
    <w:p w:rsidR="00024C1B" w:rsidRPr="00CC2946" w:rsidRDefault="00024C1B" w:rsidP="00571887">
      <w:pPr>
        <w:spacing w:line="276" w:lineRule="auto"/>
        <w:jc w:val="center"/>
        <w:rPr>
          <w:rFonts w:cs="Arial"/>
          <w:b/>
          <w:bCs/>
          <w:iCs/>
          <w:sz w:val="22"/>
          <w:szCs w:val="22"/>
        </w:rPr>
      </w:pPr>
      <w:r w:rsidRPr="00CC2946">
        <w:rPr>
          <w:rFonts w:cs="Arial"/>
          <w:b/>
          <w:bCs/>
          <w:iCs/>
          <w:sz w:val="22"/>
          <w:szCs w:val="22"/>
        </w:rPr>
        <w:t xml:space="preserve">§ </w:t>
      </w:r>
      <w:r w:rsidR="00BB752A" w:rsidRPr="00CC2946">
        <w:rPr>
          <w:rFonts w:cs="Arial"/>
          <w:b/>
          <w:bCs/>
          <w:iCs/>
          <w:sz w:val="22"/>
          <w:szCs w:val="22"/>
        </w:rPr>
        <w:t>11</w:t>
      </w:r>
    </w:p>
    <w:p w:rsidR="00CB7475" w:rsidRPr="00FC0A9E" w:rsidRDefault="00CB7475" w:rsidP="00571887">
      <w:pPr>
        <w:suppressAutoHyphens/>
        <w:spacing w:line="276" w:lineRule="auto"/>
        <w:jc w:val="both"/>
        <w:rPr>
          <w:sz w:val="22"/>
          <w:szCs w:val="22"/>
        </w:rPr>
      </w:pPr>
      <w:r w:rsidRPr="00FC0A9E">
        <w:rPr>
          <w:sz w:val="22"/>
          <w:szCs w:val="22"/>
        </w:rPr>
        <w:t xml:space="preserve">Ze względu na to, iż dla należytej realizacji przedmiotu umowy konieczne będzie przetwarzanie danych osobowych, Strony zachowają w tym zakresie wszelkie wymagania wynikające z przepisów prawa polskiego oraz z przepisów bezpośrednio stosowanego prawa Unii Europejskiej, w tym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ustawy z dnia 10 maja 2018 r. o ochronie danych osobowych oraz odpowiednich przepisów krajowych.  </w:t>
      </w:r>
    </w:p>
    <w:p w:rsidR="00CB7475" w:rsidRDefault="00CB7475" w:rsidP="00571887">
      <w:pPr>
        <w:keepNext/>
        <w:spacing w:line="276" w:lineRule="auto"/>
        <w:ind w:left="357"/>
        <w:jc w:val="both"/>
        <w:rPr>
          <w:b/>
          <w:color w:val="000000"/>
          <w:sz w:val="22"/>
          <w:szCs w:val="22"/>
        </w:rPr>
      </w:pPr>
    </w:p>
    <w:p w:rsidR="00CB7475" w:rsidRPr="00834198" w:rsidRDefault="00CB7475" w:rsidP="00571887">
      <w:pPr>
        <w:keepNext/>
        <w:spacing w:line="276" w:lineRule="auto"/>
        <w:ind w:left="357"/>
        <w:jc w:val="center"/>
        <w:rPr>
          <w:b/>
          <w:color w:val="000000"/>
          <w:sz w:val="22"/>
          <w:szCs w:val="22"/>
        </w:rPr>
      </w:pPr>
      <w:r>
        <w:rPr>
          <w:b/>
          <w:color w:val="000000"/>
          <w:sz w:val="22"/>
          <w:szCs w:val="22"/>
        </w:rPr>
        <w:t>§ 1</w:t>
      </w:r>
      <w:r w:rsidR="00177D43">
        <w:rPr>
          <w:b/>
          <w:color w:val="000000"/>
          <w:sz w:val="22"/>
          <w:szCs w:val="22"/>
        </w:rPr>
        <w:t>2</w:t>
      </w:r>
    </w:p>
    <w:p w:rsidR="00CB7475" w:rsidRPr="00834198" w:rsidRDefault="00CB7475" w:rsidP="00571887">
      <w:pPr>
        <w:pStyle w:val="Tekstpodstawowy3"/>
        <w:numPr>
          <w:ilvl w:val="0"/>
          <w:numId w:val="25"/>
        </w:numPr>
        <w:spacing w:after="0" w:line="276" w:lineRule="auto"/>
        <w:ind w:left="357" w:hanging="357"/>
        <w:jc w:val="both"/>
        <w:rPr>
          <w:color w:val="000000"/>
          <w:sz w:val="22"/>
          <w:szCs w:val="22"/>
        </w:rPr>
      </w:pPr>
      <w:r w:rsidRPr="00834198">
        <w:rPr>
          <w:color w:val="000000"/>
          <w:sz w:val="22"/>
          <w:szCs w:val="22"/>
        </w:rPr>
        <w:t>Wszelkie zmiany Umowy wymagają zachowania formy pisemnej pod rygorem nieważności.</w:t>
      </w:r>
    </w:p>
    <w:p w:rsidR="00CB7475" w:rsidRPr="00834198" w:rsidRDefault="00CB7475" w:rsidP="00571887">
      <w:pPr>
        <w:pStyle w:val="Tekstpodstawowy3"/>
        <w:numPr>
          <w:ilvl w:val="0"/>
          <w:numId w:val="25"/>
        </w:numPr>
        <w:spacing w:after="0" w:line="276" w:lineRule="auto"/>
        <w:ind w:left="357" w:hanging="357"/>
        <w:jc w:val="both"/>
        <w:rPr>
          <w:color w:val="000000"/>
          <w:sz w:val="22"/>
          <w:szCs w:val="22"/>
        </w:rPr>
      </w:pPr>
      <w:r w:rsidRPr="00834198">
        <w:rPr>
          <w:color w:val="000000"/>
          <w:sz w:val="22"/>
          <w:szCs w:val="22"/>
        </w:rPr>
        <w:t>W sprawach nieuregulowanych Umową stosuje się przepisy prawa powszechnie obowiązującego, w szczególności ustawy Prawo zamówień publicznych i Kodeksu cywilnego.</w:t>
      </w:r>
    </w:p>
    <w:p w:rsidR="00CB7475" w:rsidRPr="00AE1276" w:rsidRDefault="00CB7475" w:rsidP="00571887">
      <w:pPr>
        <w:numPr>
          <w:ilvl w:val="0"/>
          <w:numId w:val="25"/>
        </w:numPr>
        <w:spacing w:line="276" w:lineRule="auto"/>
        <w:jc w:val="both"/>
        <w:rPr>
          <w:sz w:val="22"/>
          <w:szCs w:val="22"/>
        </w:rPr>
      </w:pPr>
      <w:r w:rsidRPr="00AE1276">
        <w:rPr>
          <w:sz w:val="22"/>
          <w:szCs w:val="22"/>
        </w:rPr>
        <w:t>Strony zobowiązują się dołożyć starań, w celu polubownego załatwiania wszelkich sporów mogących wyniknąć w trakcie realizacji umowy.</w:t>
      </w:r>
    </w:p>
    <w:p w:rsidR="00CB7475" w:rsidRPr="00AE1276" w:rsidRDefault="00CB7475" w:rsidP="00571887">
      <w:pPr>
        <w:numPr>
          <w:ilvl w:val="0"/>
          <w:numId w:val="25"/>
        </w:numPr>
        <w:spacing w:line="276" w:lineRule="auto"/>
        <w:jc w:val="both"/>
        <w:rPr>
          <w:sz w:val="22"/>
          <w:szCs w:val="22"/>
        </w:rPr>
      </w:pPr>
      <w:r w:rsidRPr="00AE1276">
        <w:rPr>
          <w:sz w:val="22"/>
          <w:szCs w:val="22"/>
        </w:rPr>
        <w:t>Właściwym do rozpoznawania sporów wynikających z niewykonania i nienależytego wykonania umowy jest sąd właściwy miejscowo dla Zamawiającego.</w:t>
      </w:r>
    </w:p>
    <w:p w:rsidR="00CB7475" w:rsidRPr="00834198" w:rsidRDefault="00CB7475" w:rsidP="00571887">
      <w:pPr>
        <w:pStyle w:val="Tekstpodstawowy3"/>
        <w:numPr>
          <w:ilvl w:val="0"/>
          <w:numId w:val="25"/>
        </w:numPr>
        <w:spacing w:after="0" w:line="276" w:lineRule="auto"/>
        <w:ind w:left="357" w:hanging="357"/>
        <w:jc w:val="both"/>
        <w:rPr>
          <w:color w:val="000000"/>
          <w:sz w:val="22"/>
          <w:szCs w:val="22"/>
        </w:rPr>
      </w:pPr>
      <w:r w:rsidRPr="00834198">
        <w:rPr>
          <w:color w:val="000000"/>
          <w:sz w:val="22"/>
          <w:szCs w:val="22"/>
        </w:rPr>
        <w:t xml:space="preserve">Umowę sporządzono w dwóch jednobrzmiących egzemplarzach, po jednym </w:t>
      </w:r>
      <w:r>
        <w:rPr>
          <w:color w:val="000000"/>
          <w:sz w:val="22"/>
          <w:szCs w:val="22"/>
        </w:rPr>
        <w:t xml:space="preserve">egzemplarzu </w:t>
      </w:r>
      <w:r w:rsidRPr="00834198">
        <w:rPr>
          <w:color w:val="000000"/>
          <w:sz w:val="22"/>
          <w:szCs w:val="22"/>
        </w:rPr>
        <w:t>dla każdej ze Stron.</w:t>
      </w:r>
    </w:p>
    <w:p w:rsidR="00CB7475" w:rsidRPr="00834198" w:rsidRDefault="00CB7475" w:rsidP="00571887">
      <w:pPr>
        <w:spacing w:line="276" w:lineRule="auto"/>
        <w:jc w:val="center"/>
        <w:rPr>
          <w:b/>
          <w:bCs/>
          <w:sz w:val="22"/>
          <w:szCs w:val="22"/>
        </w:rPr>
      </w:pPr>
    </w:p>
    <w:p w:rsidR="00CB7475" w:rsidRPr="009632F8" w:rsidRDefault="00CB7475" w:rsidP="00571887">
      <w:pPr>
        <w:spacing w:line="276" w:lineRule="auto"/>
        <w:jc w:val="center"/>
        <w:rPr>
          <w:b/>
          <w:sz w:val="22"/>
          <w:szCs w:val="22"/>
        </w:rPr>
      </w:pPr>
      <w:r>
        <w:rPr>
          <w:b/>
          <w:sz w:val="22"/>
          <w:szCs w:val="22"/>
        </w:rPr>
        <w:t xml:space="preserve">§ </w:t>
      </w:r>
      <w:r w:rsidR="00E077FB">
        <w:rPr>
          <w:b/>
          <w:sz w:val="22"/>
          <w:szCs w:val="22"/>
        </w:rPr>
        <w:t>13</w:t>
      </w:r>
    </w:p>
    <w:p w:rsidR="00CB7475" w:rsidRPr="001828D2" w:rsidRDefault="00CB7475" w:rsidP="00571887">
      <w:pPr>
        <w:spacing w:line="276" w:lineRule="auto"/>
        <w:jc w:val="both"/>
        <w:rPr>
          <w:sz w:val="22"/>
          <w:szCs w:val="22"/>
        </w:rPr>
      </w:pPr>
      <w:r w:rsidRPr="001828D2">
        <w:rPr>
          <w:sz w:val="22"/>
          <w:szCs w:val="22"/>
        </w:rPr>
        <w:t>Integralną część umowy stanowi:</w:t>
      </w:r>
    </w:p>
    <w:p w:rsidR="00CB7475" w:rsidRDefault="00CD7F0A" w:rsidP="00CD7F0A">
      <w:pPr>
        <w:spacing w:line="276" w:lineRule="auto"/>
        <w:jc w:val="both"/>
        <w:rPr>
          <w:sz w:val="22"/>
          <w:szCs w:val="22"/>
        </w:rPr>
      </w:pPr>
      <w:r>
        <w:rPr>
          <w:sz w:val="22"/>
          <w:szCs w:val="22"/>
        </w:rPr>
        <w:t xml:space="preserve">1. </w:t>
      </w:r>
      <w:r w:rsidR="00CB7475" w:rsidRPr="001828D2">
        <w:rPr>
          <w:sz w:val="22"/>
          <w:szCs w:val="22"/>
        </w:rPr>
        <w:t xml:space="preserve">Załącznik nr 1 - Formularz ofertowy. </w:t>
      </w:r>
    </w:p>
    <w:p w:rsidR="008E759C" w:rsidRDefault="00CD7F0A" w:rsidP="00CD7F0A">
      <w:pPr>
        <w:tabs>
          <w:tab w:val="num" w:pos="1440"/>
        </w:tabs>
        <w:spacing w:line="276" w:lineRule="auto"/>
        <w:jc w:val="both"/>
        <w:rPr>
          <w:sz w:val="22"/>
          <w:szCs w:val="22"/>
        </w:rPr>
      </w:pPr>
      <w:r>
        <w:rPr>
          <w:sz w:val="22"/>
          <w:szCs w:val="22"/>
        </w:rPr>
        <w:t xml:space="preserve">2. </w:t>
      </w:r>
      <w:r w:rsidR="00CB7475" w:rsidRPr="003E41DA">
        <w:rPr>
          <w:sz w:val="22"/>
          <w:szCs w:val="22"/>
        </w:rPr>
        <w:t xml:space="preserve">Załącznik nr </w:t>
      </w:r>
      <w:r w:rsidR="00CB7475">
        <w:rPr>
          <w:sz w:val="22"/>
          <w:szCs w:val="22"/>
        </w:rPr>
        <w:t>2</w:t>
      </w:r>
      <w:r w:rsidR="00177D43">
        <w:rPr>
          <w:sz w:val="22"/>
          <w:szCs w:val="22"/>
        </w:rPr>
        <w:t xml:space="preserve"> </w:t>
      </w:r>
      <w:r w:rsidR="00CB7475" w:rsidRPr="003E41DA">
        <w:rPr>
          <w:sz w:val="22"/>
          <w:szCs w:val="22"/>
        </w:rPr>
        <w:t xml:space="preserve">– </w:t>
      </w:r>
      <w:r w:rsidR="006C10E5">
        <w:rPr>
          <w:sz w:val="22"/>
          <w:szCs w:val="22"/>
        </w:rPr>
        <w:t>Protokół  wykonania usługi</w:t>
      </w:r>
      <w:r w:rsidR="00CB7475">
        <w:rPr>
          <w:sz w:val="22"/>
          <w:szCs w:val="22"/>
        </w:rPr>
        <w:t>.</w:t>
      </w:r>
    </w:p>
    <w:p w:rsidR="00CD7F0A" w:rsidRDefault="00CD7F0A" w:rsidP="00CD7F0A">
      <w:pPr>
        <w:tabs>
          <w:tab w:val="num" w:pos="1440"/>
        </w:tabs>
        <w:spacing w:line="276" w:lineRule="auto"/>
        <w:jc w:val="both"/>
        <w:rPr>
          <w:sz w:val="22"/>
          <w:szCs w:val="22"/>
        </w:rPr>
      </w:pPr>
      <w:r>
        <w:rPr>
          <w:sz w:val="22"/>
          <w:szCs w:val="22"/>
        </w:rPr>
        <w:t>3. Załącznik nr 3 - S</w:t>
      </w:r>
      <w:r w:rsidRPr="00AD4FED">
        <w:rPr>
          <w:sz w:val="22"/>
          <w:szCs w:val="22"/>
        </w:rPr>
        <w:t>WZ</w:t>
      </w:r>
      <w:r>
        <w:rPr>
          <w:sz w:val="22"/>
          <w:szCs w:val="22"/>
        </w:rPr>
        <w:t xml:space="preserve"> i </w:t>
      </w:r>
      <w:r w:rsidRPr="00AD4FED">
        <w:rPr>
          <w:sz w:val="22"/>
          <w:szCs w:val="22"/>
        </w:rPr>
        <w:t>odpowiedzi udzielane w toku postępowania na pytania Wykonawców</w:t>
      </w:r>
      <w:r w:rsidR="00D43AD3">
        <w:rPr>
          <w:sz w:val="22"/>
          <w:szCs w:val="22"/>
        </w:rPr>
        <w:t>.</w:t>
      </w:r>
    </w:p>
    <w:p w:rsidR="00CB7475" w:rsidRPr="00834198" w:rsidRDefault="00CB7475" w:rsidP="00571887">
      <w:pPr>
        <w:spacing w:line="276" w:lineRule="auto"/>
        <w:jc w:val="center"/>
        <w:rPr>
          <w:b/>
          <w:bCs/>
          <w:sz w:val="22"/>
          <w:szCs w:val="22"/>
        </w:rPr>
      </w:pPr>
    </w:p>
    <w:p w:rsidR="00CB7475" w:rsidRPr="006C10E5" w:rsidRDefault="00CB7475" w:rsidP="00571887">
      <w:pPr>
        <w:spacing w:line="276" w:lineRule="auto"/>
        <w:jc w:val="center"/>
        <w:rPr>
          <w:b/>
          <w:sz w:val="22"/>
          <w:szCs w:val="22"/>
        </w:rPr>
      </w:pPr>
      <w:r w:rsidRPr="00834198">
        <w:rPr>
          <w:b/>
          <w:sz w:val="22"/>
          <w:szCs w:val="22"/>
        </w:rPr>
        <w:t>WYKONAWCA</w:t>
      </w:r>
      <w:r w:rsidRPr="00834198">
        <w:rPr>
          <w:b/>
          <w:sz w:val="22"/>
          <w:szCs w:val="22"/>
        </w:rPr>
        <w:tab/>
      </w:r>
      <w:r w:rsidR="006C10E5">
        <w:rPr>
          <w:b/>
          <w:sz w:val="22"/>
          <w:szCs w:val="22"/>
        </w:rPr>
        <w:t xml:space="preserve">       </w:t>
      </w:r>
      <w:r w:rsidRPr="00834198">
        <w:rPr>
          <w:b/>
          <w:sz w:val="22"/>
          <w:szCs w:val="22"/>
        </w:rPr>
        <w:tab/>
      </w:r>
      <w:r w:rsidRPr="00834198">
        <w:rPr>
          <w:b/>
          <w:sz w:val="22"/>
          <w:szCs w:val="22"/>
        </w:rPr>
        <w:tab/>
      </w:r>
      <w:r w:rsidRPr="00834198">
        <w:rPr>
          <w:b/>
          <w:sz w:val="22"/>
          <w:szCs w:val="22"/>
        </w:rPr>
        <w:tab/>
      </w:r>
      <w:r w:rsidRPr="00834198">
        <w:rPr>
          <w:b/>
          <w:sz w:val="22"/>
          <w:szCs w:val="22"/>
        </w:rPr>
        <w:tab/>
        <w:t>ZAMAWIAJĄCY</w:t>
      </w:r>
    </w:p>
    <w:p w:rsidR="00CB7475" w:rsidRDefault="00CB7475" w:rsidP="00571887">
      <w:pPr>
        <w:spacing w:line="276" w:lineRule="auto"/>
        <w:jc w:val="center"/>
        <w:rPr>
          <w:rFonts w:cs="Arial"/>
          <w:b/>
          <w:iCs/>
        </w:rPr>
      </w:pPr>
    </w:p>
    <w:p w:rsidR="00CB7475" w:rsidRDefault="00CB7475" w:rsidP="00571887">
      <w:pPr>
        <w:spacing w:line="276" w:lineRule="auto"/>
        <w:jc w:val="center"/>
        <w:rPr>
          <w:rFonts w:cs="Arial"/>
          <w:b/>
          <w:iCs/>
        </w:rPr>
      </w:pPr>
    </w:p>
    <w:p w:rsidR="00CB7475" w:rsidRDefault="00CB7475" w:rsidP="00571887">
      <w:pPr>
        <w:spacing w:line="276" w:lineRule="auto"/>
        <w:jc w:val="center"/>
        <w:rPr>
          <w:rFonts w:cs="Arial"/>
          <w:b/>
          <w:iCs/>
        </w:rPr>
      </w:pPr>
    </w:p>
    <w:p w:rsidR="00CB7475" w:rsidRDefault="00CB7475" w:rsidP="00571887">
      <w:pPr>
        <w:spacing w:line="276" w:lineRule="auto"/>
        <w:jc w:val="center"/>
        <w:rPr>
          <w:rFonts w:cs="Arial"/>
          <w:b/>
          <w:iCs/>
        </w:rPr>
      </w:pPr>
    </w:p>
    <w:p w:rsidR="00024C1B" w:rsidRDefault="00024C1B" w:rsidP="00571887">
      <w:pPr>
        <w:spacing w:line="276" w:lineRule="auto"/>
        <w:ind w:left="1276"/>
        <w:rPr>
          <w:rFonts w:cs="Arial"/>
        </w:rPr>
      </w:pPr>
      <w:r>
        <w:rPr>
          <w:rFonts w:cs="Arial"/>
        </w:rPr>
        <w:br w:type="page"/>
      </w:r>
    </w:p>
    <w:p w:rsidR="00B43541" w:rsidRDefault="00B43541" w:rsidP="00571887">
      <w:pPr>
        <w:suppressAutoHyphens/>
        <w:spacing w:line="276" w:lineRule="auto"/>
        <w:jc w:val="right"/>
        <w:rPr>
          <w:rFonts w:cs="Arial"/>
          <w:b/>
          <w:bCs/>
          <w:lang w:eastAsia="ar-SA"/>
        </w:rPr>
      </w:pPr>
    </w:p>
    <w:p w:rsidR="00024C1B" w:rsidRPr="00B43541" w:rsidRDefault="00024C1B" w:rsidP="00571887">
      <w:pPr>
        <w:suppressAutoHyphens/>
        <w:spacing w:line="276" w:lineRule="auto"/>
        <w:jc w:val="right"/>
        <w:rPr>
          <w:rFonts w:cs="Arial"/>
          <w:i/>
          <w:lang w:eastAsia="ar-SA"/>
        </w:rPr>
      </w:pPr>
      <w:r w:rsidRPr="00B43541">
        <w:rPr>
          <w:rFonts w:cs="Arial"/>
          <w:bCs/>
          <w:i/>
          <w:lang w:eastAsia="ar-SA"/>
        </w:rPr>
        <w:t>Załącznik nr 2 do Umowy nr ……………………………</w:t>
      </w:r>
    </w:p>
    <w:p w:rsidR="00024C1B" w:rsidRPr="00A5778B" w:rsidRDefault="00024C1B" w:rsidP="00571887">
      <w:pPr>
        <w:suppressAutoHyphens/>
        <w:spacing w:line="276" w:lineRule="auto"/>
        <w:jc w:val="center"/>
        <w:rPr>
          <w:rFonts w:cs="Arial"/>
          <w:b/>
          <w:bCs/>
          <w:lang w:eastAsia="ar-SA"/>
        </w:rPr>
      </w:pPr>
    </w:p>
    <w:p w:rsidR="00024C1B" w:rsidRPr="00A5778B" w:rsidRDefault="00024C1B" w:rsidP="00571887">
      <w:pPr>
        <w:suppressAutoHyphens/>
        <w:spacing w:line="276" w:lineRule="auto"/>
        <w:jc w:val="center"/>
        <w:rPr>
          <w:rFonts w:cs="Arial"/>
          <w:b/>
          <w:bCs/>
          <w:lang w:eastAsia="ar-SA"/>
        </w:rPr>
      </w:pPr>
      <w:r w:rsidRPr="00A5778B">
        <w:rPr>
          <w:rFonts w:cs="Arial"/>
          <w:b/>
          <w:bCs/>
          <w:lang w:eastAsia="ar-SA"/>
        </w:rPr>
        <w:t xml:space="preserve">PROTOKÓŁ </w:t>
      </w:r>
      <w:r>
        <w:rPr>
          <w:rFonts w:cs="Arial"/>
          <w:b/>
          <w:bCs/>
          <w:lang w:eastAsia="ar-SA"/>
        </w:rPr>
        <w:t>WYKONANIA USŁUGI</w:t>
      </w:r>
      <w:r w:rsidRPr="00A5778B">
        <w:rPr>
          <w:rFonts w:cs="Arial"/>
          <w:b/>
          <w:bCs/>
          <w:lang w:eastAsia="ar-SA"/>
        </w:rPr>
        <w:t xml:space="preserve"> </w:t>
      </w:r>
    </w:p>
    <w:p w:rsidR="00024C1B" w:rsidRPr="00A5778B" w:rsidRDefault="00024C1B" w:rsidP="00571887">
      <w:pPr>
        <w:suppressAutoHyphens/>
        <w:spacing w:line="276" w:lineRule="auto"/>
        <w:jc w:val="center"/>
        <w:rPr>
          <w:rFonts w:cs="Arial"/>
          <w:lang w:eastAsia="ar-SA"/>
        </w:rPr>
      </w:pPr>
      <w:r w:rsidRPr="00A5778B">
        <w:rPr>
          <w:rFonts w:cs="Arial"/>
          <w:lang w:eastAsia="ar-SA"/>
        </w:rPr>
        <w:t>sporządzony w dniu …………………………</w:t>
      </w:r>
    </w:p>
    <w:tbl>
      <w:tblPr>
        <w:tblW w:w="936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79"/>
        <w:gridCol w:w="4681"/>
      </w:tblGrid>
      <w:tr w:rsidR="00024C1B" w:rsidRPr="00A5778B" w:rsidTr="00C676F3">
        <w:trPr>
          <w:trHeight w:val="475"/>
        </w:trPr>
        <w:tc>
          <w:tcPr>
            <w:tcW w:w="4679" w:type="dxa"/>
            <w:vAlign w:val="center"/>
          </w:tcPr>
          <w:p w:rsidR="00024C1B" w:rsidRPr="00A5778B" w:rsidRDefault="00024C1B" w:rsidP="00571887">
            <w:pPr>
              <w:suppressAutoHyphens/>
              <w:spacing w:line="276" w:lineRule="auto"/>
              <w:jc w:val="center"/>
              <w:rPr>
                <w:rFonts w:cs="Arial"/>
                <w:lang w:eastAsia="ar-SA"/>
              </w:rPr>
            </w:pPr>
            <w:r w:rsidRPr="00A5778B">
              <w:rPr>
                <w:rFonts w:cs="Arial"/>
                <w:b/>
                <w:bCs/>
                <w:lang w:eastAsia="ar-SA"/>
              </w:rPr>
              <w:t>ZAMAWIAJĄCY:</w:t>
            </w:r>
          </w:p>
        </w:tc>
        <w:tc>
          <w:tcPr>
            <w:tcW w:w="4681" w:type="dxa"/>
            <w:vAlign w:val="center"/>
          </w:tcPr>
          <w:p w:rsidR="00024C1B" w:rsidRPr="00A5778B" w:rsidRDefault="00024C1B" w:rsidP="00571887">
            <w:pPr>
              <w:suppressAutoHyphens/>
              <w:spacing w:line="276" w:lineRule="auto"/>
              <w:jc w:val="center"/>
              <w:rPr>
                <w:rFonts w:cs="Arial"/>
                <w:lang w:eastAsia="ar-SA"/>
              </w:rPr>
            </w:pPr>
            <w:r w:rsidRPr="00A5778B">
              <w:rPr>
                <w:rFonts w:cs="Arial"/>
                <w:b/>
                <w:bCs/>
                <w:lang w:eastAsia="ar-SA"/>
              </w:rPr>
              <w:t>WYKONAWCA:</w:t>
            </w:r>
          </w:p>
        </w:tc>
      </w:tr>
      <w:tr w:rsidR="00024C1B" w:rsidRPr="00A5778B" w:rsidTr="00C676F3">
        <w:trPr>
          <w:trHeight w:val="1453"/>
        </w:trPr>
        <w:tc>
          <w:tcPr>
            <w:tcW w:w="4679" w:type="dxa"/>
            <w:vAlign w:val="center"/>
          </w:tcPr>
          <w:p w:rsidR="00B43541" w:rsidRDefault="00B43541" w:rsidP="00571887">
            <w:pPr>
              <w:spacing w:line="276" w:lineRule="auto"/>
              <w:jc w:val="center"/>
            </w:pPr>
            <w:r w:rsidRPr="00B43541">
              <w:t>Samodzielny Publiczny Zakład Opieki Zdrowotnej</w:t>
            </w:r>
          </w:p>
          <w:p w:rsidR="00B43541" w:rsidRPr="00B43541" w:rsidRDefault="00B43541" w:rsidP="00571887">
            <w:pPr>
              <w:spacing w:line="276" w:lineRule="auto"/>
              <w:jc w:val="center"/>
            </w:pPr>
            <w:r w:rsidRPr="00B43541">
              <w:t>w Mońkach</w:t>
            </w:r>
          </w:p>
          <w:p w:rsidR="00024C1B" w:rsidRPr="00B43541" w:rsidRDefault="00024C1B" w:rsidP="00571887">
            <w:pPr>
              <w:suppressAutoHyphens/>
              <w:spacing w:line="276" w:lineRule="auto"/>
              <w:jc w:val="center"/>
              <w:rPr>
                <w:rFonts w:cs="Arial"/>
                <w:lang w:eastAsia="ar-SA"/>
              </w:rPr>
            </w:pPr>
            <w:r w:rsidRPr="00B43541">
              <w:rPr>
                <w:rFonts w:cs="Arial"/>
                <w:lang w:eastAsia="ar-SA"/>
              </w:rPr>
              <w:t xml:space="preserve">ul. </w:t>
            </w:r>
            <w:r w:rsidR="00B43541" w:rsidRPr="00B43541">
              <w:rPr>
                <w:rFonts w:cs="Arial"/>
                <w:lang w:eastAsia="ar-SA"/>
              </w:rPr>
              <w:t>Al. Niepodległości 9</w:t>
            </w:r>
          </w:p>
          <w:p w:rsidR="00024C1B" w:rsidRPr="00A5778B" w:rsidRDefault="00B43541" w:rsidP="00571887">
            <w:pPr>
              <w:suppressAutoHyphens/>
              <w:spacing w:line="276" w:lineRule="auto"/>
              <w:jc w:val="center"/>
              <w:rPr>
                <w:rFonts w:cs="Arial"/>
                <w:lang w:eastAsia="ar-SA"/>
              </w:rPr>
            </w:pPr>
            <w:r w:rsidRPr="00B43541">
              <w:rPr>
                <w:rFonts w:cs="Arial"/>
                <w:lang w:eastAsia="ar-SA"/>
              </w:rPr>
              <w:t>19-100 Mo</w:t>
            </w:r>
            <w:r>
              <w:rPr>
                <w:rFonts w:cs="Arial"/>
                <w:lang w:eastAsia="ar-SA"/>
              </w:rPr>
              <w:t>ń</w:t>
            </w:r>
            <w:r w:rsidRPr="00B43541">
              <w:rPr>
                <w:rFonts w:cs="Arial"/>
                <w:lang w:eastAsia="ar-SA"/>
              </w:rPr>
              <w:t>ki</w:t>
            </w:r>
          </w:p>
        </w:tc>
        <w:tc>
          <w:tcPr>
            <w:tcW w:w="4681" w:type="dxa"/>
            <w:vAlign w:val="center"/>
          </w:tcPr>
          <w:p w:rsidR="00024C1B" w:rsidRPr="00A5778B" w:rsidRDefault="00024C1B" w:rsidP="00571887">
            <w:pPr>
              <w:suppressAutoHyphens/>
              <w:snapToGrid w:val="0"/>
              <w:spacing w:line="276" w:lineRule="auto"/>
              <w:jc w:val="center"/>
              <w:rPr>
                <w:rFonts w:cs="Arial"/>
                <w:lang w:eastAsia="ar-SA"/>
              </w:rPr>
            </w:pPr>
          </w:p>
          <w:p w:rsidR="00024C1B" w:rsidRPr="00A5778B" w:rsidRDefault="00024C1B" w:rsidP="00571887">
            <w:pPr>
              <w:suppressAutoHyphens/>
              <w:snapToGrid w:val="0"/>
              <w:spacing w:line="276" w:lineRule="auto"/>
              <w:jc w:val="center"/>
              <w:rPr>
                <w:rFonts w:cs="Arial"/>
                <w:lang w:eastAsia="ar-SA"/>
              </w:rPr>
            </w:pPr>
          </w:p>
          <w:p w:rsidR="00024C1B" w:rsidRDefault="00024C1B" w:rsidP="00571887">
            <w:pPr>
              <w:suppressAutoHyphens/>
              <w:snapToGrid w:val="0"/>
              <w:spacing w:line="276" w:lineRule="auto"/>
              <w:jc w:val="center"/>
              <w:rPr>
                <w:rFonts w:cs="Arial"/>
                <w:lang w:eastAsia="ar-SA"/>
              </w:rPr>
            </w:pPr>
          </w:p>
          <w:p w:rsidR="00024C1B" w:rsidRPr="00A5778B" w:rsidRDefault="00024C1B" w:rsidP="00571887">
            <w:pPr>
              <w:suppressAutoHyphens/>
              <w:snapToGrid w:val="0"/>
              <w:spacing w:line="276" w:lineRule="auto"/>
              <w:jc w:val="center"/>
              <w:rPr>
                <w:rFonts w:cs="Arial"/>
                <w:lang w:eastAsia="ar-SA"/>
              </w:rPr>
            </w:pPr>
            <w:r w:rsidRPr="00A5778B">
              <w:rPr>
                <w:rFonts w:cs="Arial"/>
                <w:lang w:eastAsia="ar-SA"/>
              </w:rPr>
              <w:t>………………………………………………………</w:t>
            </w:r>
          </w:p>
          <w:p w:rsidR="00024C1B" w:rsidRPr="00A5778B" w:rsidRDefault="00024C1B" w:rsidP="00571887">
            <w:pPr>
              <w:suppressAutoHyphens/>
              <w:snapToGrid w:val="0"/>
              <w:spacing w:line="276" w:lineRule="auto"/>
              <w:jc w:val="center"/>
              <w:rPr>
                <w:rFonts w:cs="Arial"/>
                <w:lang w:eastAsia="ar-SA"/>
              </w:rPr>
            </w:pPr>
            <w:r w:rsidRPr="00A5778B">
              <w:rPr>
                <w:rFonts w:cs="Arial"/>
                <w:lang w:eastAsia="ar-SA"/>
              </w:rPr>
              <w:t xml:space="preserve">(dane Wykonawcy) </w:t>
            </w:r>
          </w:p>
        </w:tc>
      </w:tr>
    </w:tbl>
    <w:p w:rsidR="00024C1B" w:rsidRPr="00A5778B" w:rsidRDefault="00024C1B" w:rsidP="00571887">
      <w:pPr>
        <w:suppressAutoHyphens/>
        <w:spacing w:line="276" w:lineRule="auto"/>
        <w:ind w:left="357" w:hanging="357"/>
        <w:jc w:val="both"/>
        <w:rPr>
          <w:rFonts w:cs="Arial"/>
          <w:lang w:eastAsia="ar-SA"/>
        </w:rPr>
      </w:pPr>
    </w:p>
    <w:p w:rsidR="00024C1B" w:rsidRPr="00A5778B" w:rsidRDefault="00024C1B" w:rsidP="00571887">
      <w:pPr>
        <w:suppressAutoHyphens/>
        <w:spacing w:line="276" w:lineRule="auto"/>
        <w:jc w:val="both"/>
        <w:rPr>
          <w:rFonts w:cs="Arial"/>
          <w:lang w:eastAsia="ar-SA"/>
        </w:rPr>
      </w:pPr>
    </w:p>
    <w:p w:rsidR="00024C1B" w:rsidRDefault="00024C1B" w:rsidP="00571887">
      <w:pPr>
        <w:suppressAutoHyphens/>
        <w:spacing w:line="276" w:lineRule="auto"/>
        <w:jc w:val="both"/>
        <w:rPr>
          <w:rFonts w:cs="Arial"/>
          <w:lang w:eastAsia="ar-SA"/>
        </w:rPr>
      </w:pPr>
      <w:r>
        <w:rPr>
          <w:rFonts w:cs="Arial"/>
          <w:lang w:eastAsia="ar-SA"/>
        </w:rPr>
        <w:t xml:space="preserve">Zamawiający oświadcza, że: </w:t>
      </w:r>
    </w:p>
    <w:p w:rsidR="00024C1B" w:rsidRDefault="00024C1B" w:rsidP="00571887">
      <w:pPr>
        <w:pStyle w:val="Akapitzlist"/>
        <w:widowControl w:val="0"/>
        <w:numPr>
          <w:ilvl w:val="0"/>
          <w:numId w:val="12"/>
        </w:numPr>
        <w:tabs>
          <w:tab w:val="left" w:pos="426"/>
        </w:tabs>
        <w:suppressAutoHyphens/>
        <w:spacing w:line="276" w:lineRule="auto"/>
        <w:jc w:val="both"/>
        <w:rPr>
          <w:rFonts w:cs="Arial"/>
        </w:rPr>
      </w:pPr>
      <w:r w:rsidRPr="005C771F">
        <w:rPr>
          <w:rFonts w:cs="Arial"/>
        </w:rPr>
        <w:t xml:space="preserve">Przeprowadzono </w:t>
      </w:r>
      <w:r w:rsidRPr="007241A0">
        <w:rPr>
          <w:rFonts w:cs="Arial"/>
        </w:rPr>
        <w:t>szkole</w:t>
      </w:r>
      <w:r w:rsidR="00B43541">
        <w:rPr>
          <w:rFonts w:cs="Arial"/>
        </w:rPr>
        <w:t xml:space="preserve">nie </w:t>
      </w:r>
      <w:r w:rsidRPr="007241A0">
        <w:rPr>
          <w:rFonts w:cs="Arial"/>
        </w:rPr>
        <w:t xml:space="preserve"> w specjalistycznym </w:t>
      </w:r>
      <w:r w:rsidR="00B43541">
        <w:rPr>
          <w:rFonts w:cs="Arial"/>
        </w:rPr>
        <w:t>…………………….</w:t>
      </w:r>
      <w:r w:rsidRPr="005C771F">
        <w:rPr>
          <w:rFonts w:cs="Arial"/>
        </w:rPr>
        <w:t xml:space="preserve"> w zakresie określonym</w:t>
      </w:r>
      <w:r>
        <w:rPr>
          <w:rFonts w:cs="Arial"/>
        </w:rPr>
        <w:t xml:space="preserve"> w </w:t>
      </w:r>
      <w:r w:rsidR="00B43541">
        <w:rPr>
          <w:rFonts w:cs="Arial"/>
        </w:rPr>
        <w:t>……………………..</w:t>
      </w:r>
      <w:r>
        <w:rPr>
          <w:rFonts w:cs="Arial"/>
        </w:rPr>
        <w:t>…….</w:t>
      </w:r>
      <w:r w:rsidRPr="005C771F">
        <w:rPr>
          <w:rFonts w:cs="Arial"/>
        </w:rPr>
        <w:t>;</w:t>
      </w:r>
    </w:p>
    <w:p w:rsidR="00024C1B" w:rsidRDefault="00024C1B" w:rsidP="00571887">
      <w:pPr>
        <w:pStyle w:val="Akapitzlist"/>
        <w:widowControl w:val="0"/>
        <w:numPr>
          <w:ilvl w:val="0"/>
          <w:numId w:val="12"/>
        </w:numPr>
        <w:tabs>
          <w:tab w:val="left" w:pos="426"/>
        </w:tabs>
        <w:suppressAutoHyphens/>
        <w:spacing w:line="276" w:lineRule="auto"/>
        <w:jc w:val="both"/>
        <w:rPr>
          <w:rFonts w:cs="Arial"/>
        </w:rPr>
      </w:pPr>
      <w:r>
        <w:rPr>
          <w:rFonts w:cs="Arial"/>
        </w:rPr>
        <w:t>Organizacja szkolenia przebiegła* / nie przebiegła* w sposób prawidłowy, zgodnie z Opisem Przedmiotu Zamówienia;</w:t>
      </w:r>
    </w:p>
    <w:p w:rsidR="00024C1B" w:rsidRPr="005C771F" w:rsidRDefault="00024C1B" w:rsidP="00571887">
      <w:pPr>
        <w:pStyle w:val="Akapitzlist"/>
        <w:widowControl w:val="0"/>
        <w:numPr>
          <w:ilvl w:val="0"/>
          <w:numId w:val="12"/>
        </w:numPr>
        <w:tabs>
          <w:tab w:val="left" w:pos="426"/>
        </w:tabs>
        <w:suppressAutoHyphens/>
        <w:spacing w:line="276" w:lineRule="auto"/>
        <w:jc w:val="both"/>
        <w:rPr>
          <w:rFonts w:cs="Arial"/>
        </w:rPr>
      </w:pPr>
      <w:r>
        <w:rPr>
          <w:rFonts w:cs="Arial"/>
        </w:rPr>
        <w:t>Termin przeprowadzenia szkolenia: ………………… .</w:t>
      </w:r>
    </w:p>
    <w:p w:rsidR="00024C1B" w:rsidRPr="00A5778B" w:rsidRDefault="00024C1B" w:rsidP="00571887">
      <w:pPr>
        <w:suppressAutoHyphens/>
        <w:spacing w:line="276" w:lineRule="auto"/>
        <w:jc w:val="both"/>
        <w:rPr>
          <w:rFonts w:cs="Arial"/>
          <w:lang w:eastAsia="ar-SA"/>
        </w:rPr>
      </w:pPr>
    </w:p>
    <w:p w:rsidR="00024C1B" w:rsidRPr="00A5778B" w:rsidRDefault="00024C1B" w:rsidP="00571887">
      <w:pPr>
        <w:suppressAutoHyphens/>
        <w:spacing w:line="276" w:lineRule="auto"/>
        <w:ind w:left="360"/>
        <w:jc w:val="both"/>
        <w:rPr>
          <w:rFonts w:cs="Arial"/>
          <w:lang w:eastAsia="ar-SA"/>
        </w:rPr>
      </w:pPr>
    </w:p>
    <w:tbl>
      <w:tblPr>
        <w:tblW w:w="5159" w:type="pct"/>
        <w:tblInd w:w="-5" w:type="dxa"/>
        <w:tblLook w:val="00A0"/>
      </w:tblPr>
      <w:tblGrid>
        <w:gridCol w:w="551"/>
        <w:gridCol w:w="5273"/>
        <w:gridCol w:w="3321"/>
      </w:tblGrid>
      <w:tr w:rsidR="00024C1B" w:rsidRPr="00A5778B" w:rsidTr="00C676F3">
        <w:tc>
          <w:tcPr>
            <w:tcW w:w="301"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pacing w:line="276" w:lineRule="auto"/>
              <w:jc w:val="center"/>
              <w:rPr>
                <w:rFonts w:cs="Arial"/>
                <w:lang w:eastAsia="ar-SA"/>
              </w:rPr>
            </w:pPr>
            <w:r w:rsidRPr="00A5778B">
              <w:rPr>
                <w:rFonts w:cs="Arial"/>
                <w:b/>
                <w:bCs/>
                <w:lang w:eastAsia="ar-SA"/>
              </w:rPr>
              <w:t>Lp.</w:t>
            </w:r>
          </w:p>
        </w:tc>
        <w:tc>
          <w:tcPr>
            <w:tcW w:w="2883"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pacing w:line="276" w:lineRule="auto"/>
              <w:jc w:val="center"/>
              <w:rPr>
                <w:rFonts w:cs="Arial"/>
                <w:b/>
                <w:bCs/>
                <w:lang w:eastAsia="ar-SA"/>
              </w:rPr>
            </w:pPr>
          </w:p>
          <w:p w:rsidR="00024C1B" w:rsidRPr="00A5778B" w:rsidRDefault="00024C1B" w:rsidP="00571887">
            <w:pPr>
              <w:suppressAutoHyphens/>
              <w:spacing w:line="276" w:lineRule="auto"/>
              <w:jc w:val="center"/>
              <w:rPr>
                <w:rFonts w:cs="Arial"/>
                <w:b/>
                <w:bCs/>
                <w:lang w:eastAsia="ar-SA"/>
              </w:rPr>
            </w:pPr>
            <w:r w:rsidRPr="00A5778B">
              <w:rPr>
                <w:rFonts w:cs="Arial"/>
                <w:b/>
                <w:bCs/>
                <w:lang w:eastAsia="ar-SA"/>
              </w:rPr>
              <w:t xml:space="preserve">Osoba uczestnicząca w szkoleniu </w:t>
            </w:r>
          </w:p>
          <w:p w:rsidR="00024C1B" w:rsidRPr="00A5778B" w:rsidRDefault="00024C1B" w:rsidP="00571887">
            <w:pPr>
              <w:suppressAutoHyphens/>
              <w:spacing w:line="276" w:lineRule="auto"/>
              <w:jc w:val="center"/>
              <w:rPr>
                <w:rFonts w:cs="Arial"/>
                <w:bCs/>
                <w:lang w:eastAsia="ar-SA"/>
              </w:rPr>
            </w:pPr>
            <w:r w:rsidRPr="00A5778B">
              <w:rPr>
                <w:rFonts w:cs="Arial"/>
                <w:bCs/>
                <w:lang w:eastAsia="ar-SA"/>
              </w:rPr>
              <w:t>(imię i nazwisko)</w:t>
            </w:r>
          </w:p>
          <w:p w:rsidR="00024C1B" w:rsidRPr="00A5778B" w:rsidRDefault="00024C1B" w:rsidP="00571887">
            <w:pPr>
              <w:suppressAutoHyphens/>
              <w:spacing w:line="276" w:lineRule="auto"/>
              <w:jc w:val="center"/>
              <w:rPr>
                <w:rFonts w:cs="Arial"/>
                <w:lang w:eastAsia="ar-SA"/>
              </w:rPr>
            </w:pPr>
          </w:p>
        </w:tc>
        <w:tc>
          <w:tcPr>
            <w:tcW w:w="1816" w:type="pct"/>
            <w:tcBorders>
              <w:top w:val="single" w:sz="4" w:space="0" w:color="000000"/>
              <w:left w:val="single" w:sz="4" w:space="0" w:color="000000"/>
              <w:bottom w:val="single" w:sz="4" w:space="0" w:color="000000"/>
              <w:right w:val="single" w:sz="4" w:space="0" w:color="000000"/>
            </w:tcBorders>
            <w:vAlign w:val="center"/>
          </w:tcPr>
          <w:p w:rsidR="00024C1B" w:rsidRPr="00A5778B" w:rsidRDefault="00024C1B" w:rsidP="00571887">
            <w:pPr>
              <w:suppressAutoHyphens/>
              <w:spacing w:line="276" w:lineRule="auto"/>
              <w:jc w:val="center"/>
              <w:rPr>
                <w:rFonts w:cs="Arial"/>
                <w:b/>
                <w:bCs/>
                <w:lang w:eastAsia="ar-SA"/>
              </w:rPr>
            </w:pPr>
            <w:r w:rsidRPr="00A5778B">
              <w:rPr>
                <w:rFonts w:cs="Arial"/>
                <w:b/>
                <w:bCs/>
                <w:lang w:eastAsia="ar-SA"/>
              </w:rPr>
              <w:t xml:space="preserve">Podpis                   </w:t>
            </w:r>
          </w:p>
        </w:tc>
      </w:tr>
      <w:tr w:rsidR="00024C1B" w:rsidRPr="00A5778B" w:rsidTr="00C676F3">
        <w:trPr>
          <w:trHeight w:val="510"/>
        </w:trPr>
        <w:tc>
          <w:tcPr>
            <w:tcW w:w="301"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pacing w:line="276" w:lineRule="auto"/>
              <w:jc w:val="center"/>
              <w:rPr>
                <w:rFonts w:cs="Arial"/>
                <w:color w:val="1F497D"/>
                <w:lang w:eastAsia="ar-SA"/>
              </w:rPr>
            </w:pPr>
            <w:r w:rsidRPr="00A5778B">
              <w:rPr>
                <w:rFonts w:cs="Arial"/>
                <w:color w:val="1F497D"/>
                <w:lang w:eastAsia="ar-SA"/>
              </w:rPr>
              <w:t>1.</w:t>
            </w:r>
          </w:p>
        </w:tc>
        <w:tc>
          <w:tcPr>
            <w:tcW w:w="2883"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napToGrid w:val="0"/>
              <w:spacing w:line="276" w:lineRule="auto"/>
              <w:jc w:val="center"/>
              <w:rPr>
                <w:rFonts w:cs="Arial"/>
                <w:lang w:eastAsia="ar-SA"/>
              </w:rPr>
            </w:pPr>
          </w:p>
        </w:tc>
        <w:tc>
          <w:tcPr>
            <w:tcW w:w="1816" w:type="pct"/>
            <w:tcBorders>
              <w:top w:val="single" w:sz="4" w:space="0" w:color="000000"/>
              <w:left w:val="single" w:sz="4" w:space="0" w:color="000000"/>
              <w:bottom w:val="single" w:sz="4" w:space="0" w:color="000000"/>
              <w:right w:val="single" w:sz="4" w:space="0" w:color="000000"/>
            </w:tcBorders>
          </w:tcPr>
          <w:p w:rsidR="00024C1B" w:rsidRPr="00A5778B" w:rsidRDefault="00024C1B" w:rsidP="00571887">
            <w:pPr>
              <w:suppressAutoHyphens/>
              <w:snapToGrid w:val="0"/>
              <w:spacing w:line="276" w:lineRule="auto"/>
              <w:jc w:val="center"/>
              <w:rPr>
                <w:rFonts w:cs="Arial"/>
                <w:lang w:eastAsia="ar-SA"/>
              </w:rPr>
            </w:pPr>
          </w:p>
        </w:tc>
      </w:tr>
      <w:tr w:rsidR="00024C1B" w:rsidRPr="00A5778B" w:rsidTr="00C676F3">
        <w:trPr>
          <w:trHeight w:val="510"/>
        </w:trPr>
        <w:tc>
          <w:tcPr>
            <w:tcW w:w="301"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pacing w:line="276" w:lineRule="auto"/>
              <w:jc w:val="center"/>
              <w:rPr>
                <w:rFonts w:cs="Arial"/>
                <w:color w:val="1F497D"/>
                <w:lang w:eastAsia="ar-SA"/>
              </w:rPr>
            </w:pPr>
            <w:r w:rsidRPr="00A5778B">
              <w:rPr>
                <w:rFonts w:cs="Arial"/>
                <w:color w:val="1F497D"/>
                <w:lang w:eastAsia="ar-SA"/>
              </w:rPr>
              <w:t>2.</w:t>
            </w:r>
          </w:p>
        </w:tc>
        <w:tc>
          <w:tcPr>
            <w:tcW w:w="2883"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napToGrid w:val="0"/>
              <w:spacing w:line="276" w:lineRule="auto"/>
              <w:jc w:val="center"/>
              <w:rPr>
                <w:rFonts w:cs="Arial"/>
                <w:lang w:eastAsia="ar-SA"/>
              </w:rPr>
            </w:pPr>
          </w:p>
        </w:tc>
        <w:tc>
          <w:tcPr>
            <w:tcW w:w="1816" w:type="pct"/>
            <w:tcBorders>
              <w:top w:val="single" w:sz="4" w:space="0" w:color="000000"/>
              <w:left w:val="single" w:sz="4" w:space="0" w:color="000000"/>
              <w:bottom w:val="single" w:sz="4" w:space="0" w:color="000000"/>
              <w:right w:val="single" w:sz="4" w:space="0" w:color="000000"/>
            </w:tcBorders>
          </w:tcPr>
          <w:p w:rsidR="00024C1B" w:rsidRPr="00A5778B" w:rsidRDefault="00024C1B" w:rsidP="00571887">
            <w:pPr>
              <w:suppressAutoHyphens/>
              <w:snapToGrid w:val="0"/>
              <w:spacing w:line="276" w:lineRule="auto"/>
              <w:jc w:val="center"/>
              <w:rPr>
                <w:rFonts w:cs="Arial"/>
                <w:lang w:eastAsia="ar-SA"/>
              </w:rPr>
            </w:pPr>
          </w:p>
        </w:tc>
      </w:tr>
      <w:tr w:rsidR="00024C1B" w:rsidRPr="00A5778B" w:rsidTr="00C676F3">
        <w:trPr>
          <w:trHeight w:val="510"/>
        </w:trPr>
        <w:tc>
          <w:tcPr>
            <w:tcW w:w="301"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pacing w:line="276" w:lineRule="auto"/>
              <w:jc w:val="center"/>
              <w:rPr>
                <w:rFonts w:cs="Arial"/>
                <w:color w:val="1F497D"/>
                <w:lang w:eastAsia="ar-SA"/>
              </w:rPr>
            </w:pPr>
            <w:r w:rsidRPr="00A5778B">
              <w:rPr>
                <w:rFonts w:cs="Arial"/>
                <w:color w:val="1F497D"/>
                <w:lang w:eastAsia="ar-SA"/>
              </w:rPr>
              <w:t>3</w:t>
            </w:r>
          </w:p>
        </w:tc>
        <w:tc>
          <w:tcPr>
            <w:tcW w:w="2883"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napToGrid w:val="0"/>
              <w:spacing w:line="276" w:lineRule="auto"/>
              <w:jc w:val="center"/>
              <w:rPr>
                <w:rFonts w:cs="Arial"/>
                <w:lang w:eastAsia="ar-SA"/>
              </w:rPr>
            </w:pPr>
          </w:p>
        </w:tc>
        <w:tc>
          <w:tcPr>
            <w:tcW w:w="1816" w:type="pct"/>
            <w:tcBorders>
              <w:top w:val="single" w:sz="4" w:space="0" w:color="000000"/>
              <w:left w:val="single" w:sz="4" w:space="0" w:color="000000"/>
              <w:bottom w:val="single" w:sz="4" w:space="0" w:color="000000"/>
              <w:right w:val="single" w:sz="4" w:space="0" w:color="000000"/>
            </w:tcBorders>
          </w:tcPr>
          <w:p w:rsidR="00024C1B" w:rsidRPr="00A5778B" w:rsidRDefault="00024C1B" w:rsidP="00571887">
            <w:pPr>
              <w:suppressAutoHyphens/>
              <w:snapToGrid w:val="0"/>
              <w:spacing w:line="276" w:lineRule="auto"/>
              <w:jc w:val="center"/>
              <w:rPr>
                <w:rFonts w:cs="Arial"/>
                <w:lang w:eastAsia="ar-SA"/>
              </w:rPr>
            </w:pPr>
          </w:p>
        </w:tc>
      </w:tr>
      <w:tr w:rsidR="00024C1B" w:rsidRPr="00A5778B" w:rsidTr="00C676F3">
        <w:trPr>
          <w:trHeight w:val="510"/>
        </w:trPr>
        <w:tc>
          <w:tcPr>
            <w:tcW w:w="301"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pacing w:line="276" w:lineRule="auto"/>
              <w:jc w:val="center"/>
              <w:rPr>
                <w:rFonts w:cs="Arial"/>
                <w:color w:val="1F497D"/>
                <w:lang w:eastAsia="ar-SA"/>
              </w:rPr>
            </w:pPr>
            <w:r>
              <w:rPr>
                <w:rFonts w:cs="Arial"/>
                <w:color w:val="1F497D"/>
                <w:lang w:eastAsia="ar-SA"/>
              </w:rPr>
              <w:t>…</w:t>
            </w:r>
          </w:p>
        </w:tc>
        <w:tc>
          <w:tcPr>
            <w:tcW w:w="2883" w:type="pct"/>
            <w:tcBorders>
              <w:top w:val="single" w:sz="4" w:space="0" w:color="000000"/>
              <w:left w:val="single" w:sz="4" w:space="0" w:color="000000"/>
              <w:bottom w:val="single" w:sz="4" w:space="0" w:color="000000"/>
              <w:right w:val="nil"/>
            </w:tcBorders>
            <w:vAlign w:val="center"/>
          </w:tcPr>
          <w:p w:rsidR="00024C1B" w:rsidRPr="00A5778B" w:rsidRDefault="00024C1B" w:rsidP="00571887">
            <w:pPr>
              <w:suppressAutoHyphens/>
              <w:snapToGrid w:val="0"/>
              <w:spacing w:line="276" w:lineRule="auto"/>
              <w:jc w:val="center"/>
              <w:rPr>
                <w:rFonts w:cs="Arial"/>
                <w:lang w:eastAsia="ar-SA"/>
              </w:rPr>
            </w:pPr>
          </w:p>
        </w:tc>
        <w:tc>
          <w:tcPr>
            <w:tcW w:w="1816" w:type="pct"/>
            <w:tcBorders>
              <w:top w:val="single" w:sz="4" w:space="0" w:color="000000"/>
              <w:left w:val="single" w:sz="4" w:space="0" w:color="000000"/>
              <w:bottom w:val="single" w:sz="4" w:space="0" w:color="000000"/>
              <w:right w:val="single" w:sz="4" w:space="0" w:color="000000"/>
            </w:tcBorders>
          </w:tcPr>
          <w:p w:rsidR="00024C1B" w:rsidRPr="00A5778B" w:rsidRDefault="00024C1B" w:rsidP="00571887">
            <w:pPr>
              <w:suppressAutoHyphens/>
              <w:snapToGrid w:val="0"/>
              <w:spacing w:line="276" w:lineRule="auto"/>
              <w:jc w:val="center"/>
              <w:rPr>
                <w:rFonts w:cs="Arial"/>
                <w:lang w:eastAsia="ar-SA"/>
              </w:rPr>
            </w:pPr>
          </w:p>
        </w:tc>
      </w:tr>
    </w:tbl>
    <w:p w:rsidR="00024C1B" w:rsidRPr="00A5778B" w:rsidRDefault="00024C1B" w:rsidP="00571887">
      <w:pPr>
        <w:suppressAutoHyphens/>
        <w:spacing w:line="276" w:lineRule="auto"/>
        <w:rPr>
          <w:rFonts w:cs="Arial"/>
          <w:lang w:eastAsia="ar-SA"/>
        </w:rPr>
      </w:pPr>
    </w:p>
    <w:p w:rsidR="00024C1B" w:rsidRPr="00A5778B" w:rsidRDefault="00B43541" w:rsidP="00571887">
      <w:pPr>
        <w:suppressAutoHyphens/>
        <w:spacing w:line="276" w:lineRule="auto"/>
        <w:ind w:left="567"/>
        <w:jc w:val="both"/>
        <w:rPr>
          <w:rFonts w:cs="Arial"/>
          <w:lang w:eastAsia="ar-SA"/>
        </w:rPr>
      </w:pPr>
      <w:r>
        <w:rPr>
          <w:rFonts w:cs="Arial"/>
          <w:lang w:eastAsia="ar-SA"/>
        </w:rPr>
        <w:t xml:space="preserve">Uwagi do </w:t>
      </w:r>
      <w:r w:rsidR="00024C1B" w:rsidRPr="00A5778B">
        <w:rPr>
          <w:rFonts w:cs="Arial"/>
          <w:lang w:eastAsia="ar-SA"/>
        </w:rPr>
        <w:t>protokołu:……</w:t>
      </w:r>
      <w:r>
        <w:rPr>
          <w:rFonts w:cs="Arial"/>
          <w:lang w:eastAsia="ar-SA"/>
        </w:rPr>
        <w:t>……………………………………………………………………………...</w:t>
      </w:r>
    </w:p>
    <w:p w:rsidR="00024C1B" w:rsidRPr="00A5778B" w:rsidRDefault="00024C1B" w:rsidP="00571887">
      <w:pPr>
        <w:suppressAutoHyphens/>
        <w:spacing w:line="276" w:lineRule="auto"/>
        <w:ind w:left="567"/>
        <w:jc w:val="both"/>
        <w:rPr>
          <w:rFonts w:cs="Arial"/>
          <w:lang w:eastAsia="ar-SA"/>
        </w:rPr>
      </w:pPr>
      <w:r w:rsidRPr="00A5778B">
        <w:rPr>
          <w:rFonts w:cs="Arial"/>
          <w:lang w:eastAsia="ar-SA"/>
        </w:rPr>
        <w:t>…………………………………………………………………………………………………………</w:t>
      </w:r>
    </w:p>
    <w:p w:rsidR="00024C1B" w:rsidRPr="00A5778B" w:rsidRDefault="00571887" w:rsidP="00571887">
      <w:pPr>
        <w:tabs>
          <w:tab w:val="left" w:pos="3681"/>
        </w:tabs>
        <w:suppressAutoHyphens/>
        <w:spacing w:line="276" w:lineRule="auto"/>
        <w:ind w:left="567"/>
        <w:jc w:val="both"/>
        <w:rPr>
          <w:rFonts w:cs="Arial"/>
          <w:lang w:eastAsia="ar-SA"/>
        </w:rPr>
      </w:pPr>
      <w:r>
        <w:rPr>
          <w:rFonts w:cs="Arial"/>
          <w:lang w:eastAsia="ar-SA"/>
        </w:rPr>
        <w:tab/>
      </w:r>
    </w:p>
    <w:tbl>
      <w:tblPr>
        <w:tblW w:w="6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02"/>
        <w:gridCol w:w="3260"/>
      </w:tblGrid>
      <w:tr w:rsidR="00024C1B" w:rsidRPr="00A5778B" w:rsidTr="00C676F3">
        <w:trPr>
          <w:trHeight w:val="784"/>
          <w:jc w:val="center"/>
        </w:trPr>
        <w:tc>
          <w:tcPr>
            <w:tcW w:w="3402" w:type="dxa"/>
            <w:vAlign w:val="center"/>
          </w:tcPr>
          <w:p w:rsidR="00024C1B" w:rsidRDefault="00024C1B" w:rsidP="00571887">
            <w:pPr>
              <w:suppressAutoHyphens/>
              <w:snapToGrid w:val="0"/>
              <w:spacing w:line="276" w:lineRule="auto"/>
              <w:jc w:val="center"/>
              <w:rPr>
                <w:rFonts w:cs="Arial"/>
                <w:b/>
                <w:bCs/>
                <w:lang w:eastAsia="ar-SA"/>
              </w:rPr>
            </w:pPr>
            <w:r>
              <w:rPr>
                <w:rFonts w:cs="Arial"/>
                <w:b/>
                <w:bCs/>
                <w:lang w:eastAsia="ar-SA"/>
              </w:rPr>
              <w:t xml:space="preserve">Przedstawiciel </w:t>
            </w:r>
          </w:p>
          <w:p w:rsidR="00024C1B" w:rsidRPr="00A5778B" w:rsidRDefault="00024C1B" w:rsidP="00571887">
            <w:pPr>
              <w:suppressAutoHyphens/>
              <w:snapToGrid w:val="0"/>
              <w:spacing w:line="276" w:lineRule="auto"/>
              <w:jc w:val="center"/>
              <w:rPr>
                <w:rFonts w:cs="Arial"/>
                <w:b/>
                <w:bCs/>
                <w:lang w:eastAsia="ar-SA"/>
              </w:rPr>
            </w:pPr>
            <w:r>
              <w:rPr>
                <w:rFonts w:cs="Arial"/>
                <w:b/>
                <w:bCs/>
                <w:lang w:eastAsia="ar-SA"/>
              </w:rPr>
              <w:t>Zamawiającego</w:t>
            </w:r>
            <w:r w:rsidRPr="00A5778B">
              <w:rPr>
                <w:rFonts w:cs="Arial"/>
                <w:b/>
                <w:bCs/>
                <w:lang w:eastAsia="ar-SA"/>
              </w:rPr>
              <w:t xml:space="preserve">                                    </w:t>
            </w:r>
          </w:p>
        </w:tc>
        <w:tc>
          <w:tcPr>
            <w:tcW w:w="3260" w:type="dxa"/>
            <w:vAlign w:val="center"/>
          </w:tcPr>
          <w:p w:rsidR="00024C1B" w:rsidRDefault="00024C1B" w:rsidP="00571887">
            <w:pPr>
              <w:suppressAutoHyphens/>
              <w:spacing w:line="276" w:lineRule="auto"/>
              <w:jc w:val="center"/>
              <w:rPr>
                <w:rFonts w:cs="Arial"/>
                <w:b/>
                <w:bCs/>
                <w:lang w:eastAsia="ar-SA"/>
              </w:rPr>
            </w:pPr>
            <w:r>
              <w:rPr>
                <w:rFonts w:cs="Arial"/>
                <w:b/>
                <w:bCs/>
                <w:lang w:eastAsia="ar-SA"/>
              </w:rPr>
              <w:t xml:space="preserve">Przedstawiciel </w:t>
            </w:r>
          </w:p>
          <w:p w:rsidR="00024C1B" w:rsidRPr="00A5778B" w:rsidRDefault="00024C1B" w:rsidP="00571887">
            <w:pPr>
              <w:suppressAutoHyphens/>
              <w:spacing w:line="276" w:lineRule="auto"/>
              <w:jc w:val="center"/>
              <w:rPr>
                <w:rFonts w:cs="Arial"/>
                <w:lang w:eastAsia="ar-SA"/>
              </w:rPr>
            </w:pPr>
            <w:r>
              <w:rPr>
                <w:rFonts w:cs="Arial"/>
                <w:b/>
                <w:bCs/>
                <w:lang w:eastAsia="ar-SA"/>
              </w:rPr>
              <w:t>Wykonawcy</w:t>
            </w:r>
          </w:p>
        </w:tc>
      </w:tr>
      <w:tr w:rsidR="00024C1B" w:rsidRPr="00A5778B" w:rsidTr="00C676F3">
        <w:trPr>
          <w:trHeight w:val="1557"/>
          <w:jc w:val="center"/>
        </w:trPr>
        <w:tc>
          <w:tcPr>
            <w:tcW w:w="3402" w:type="dxa"/>
            <w:vAlign w:val="center"/>
          </w:tcPr>
          <w:p w:rsidR="00024C1B" w:rsidRPr="00A5778B" w:rsidRDefault="00024C1B" w:rsidP="00571887">
            <w:pPr>
              <w:suppressAutoHyphens/>
              <w:snapToGrid w:val="0"/>
              <w:spacing w:line="276" w:lineRule="auto"/>
              <w:jc w:val="center"/>
              <w:rPr>
                <w:rFonts w:cs="Arial"/>
                <w:i/>
                <w:lang w:eastAsia="ar-SA"/>
              </w:rPr>
            </w:pPr>
          </w:p>
          <w:p w:rsidR="00024C1B" w:rsidRPr="00A5778B" w:rsidRDefault="00024C1B" w:rsidP="00571887">
            <w:pPr>
              <w:suppressAutoHyphens/>
              <w:snapToGrid w:val="0"/>
              <w:spacing w:line="276" w:lineRule="auto"/>
              <w:jc w:val="center"/>
              <w:rPr>
                <w:rFonts w:cs="Arial"/>
                <w:i/>
                <w:lang w:eastAsia="ar-SA"/>
              </w:rPr>
            </w:pPr>
          </w:p>
          <w:p w:rsidR="00024C1B" w:rsidRPr="00A5778B" w:rsidRDefault="00024C1B" w:rsidP="00571887">
            <w:pPr>
              <w:suppressAutoHyphens/>
              <w:snapToGrid w:val="0"/>
              <w:spacing w:line="276" w:lineRule="auto"/>
              <w:jc w:val="center"/>
              <w:rPr>
                <w:rFonts w:cs="Arial"/>
                <w:i/>
                <w:lang w:eastAsia="ar-SA"/>
              </w:rPr>
            </w:pPr>
          </w:p>
          <w:p w:rsidR="00024C1B" w:rsidRPr="00A5778B" w:rsidRDefault="00024C1B" w:rsidP="00571887">
            <w:pPr>
              <w:suppressAutoHyphens/>
              <w:snapToGrid w:val="0"/>
              <w:spacing w:line="276" w:lineRule="auto"/>
              <w:jc w:val="center"/>
              <w:rPr>
                <w:rFonts w:cs="Arial"/>
                <w:i/>
                <w:lang w:eastAsia="ar-SA"/>
              </w:rPr>
            </w:pPr>
            <w:r w:rsidRPr="00A5778B">
              <w:rPr>
                <w:rFonts w:cs="Arial"/>
                <w:i/>
                <w:lang w:eastAsia="ar-SA"/>
              </w:rPr>
              <w:t>………………………………………</w:t>
            </w:r>
          </w:p>
          <w:p w:rsidR="00024C1B" w:rsidRPr="00A5778B" w:rsidRDefault="00024C1B" w:rsidP="00571887">
            <w:pPr>
              <w:suppressAutoHyphens/>
              <w:snapToGrid w:val="0"/>
              <w:spacing w:line="276" w:lineRule="auto"/>
              <w:jc w:val="center"/>
              <w:rPr>
                <w:rFonts w:cs="Arial"/>
                <w:i/>
                <w:lang w:eastAsia="ar-SA"/>
              </w:rPr>
            </w:pPr>
            <w:r w:rsidRPr="00A5778B">
              <w:rPr>
                <w:rFonts w:cs="Arial"/>
                <w:i/>
                <w:lang w:eastAsia="ar-SA"/>
              </w:rPr>
              <w:t>(data, pieczęć, podpis)</w:t>
            </w:r>
          </w:p>
          <w:p w:rsidR="00024C1B" w:rsidRPr="00A5778B" w:rsidRDefault="00024C1B" w:rsidP="00571887">
            <w:pPr>
              <w:suppressAutoHyphens/>
              <w:snapToGrid w:val="0"/>
              <w:spacing w:line="276" w:lineRule="auto"/>
              <w:jc w:val="center"/>
              <w:rPr>
                <w:rFonts w:cs="Arial"/>
                <w:b/>
                <w:bCs/>
                <w:i/>
                <w:lang w:eastAsia="ar-SA"/>
              </w:rPr>
            </w:pPr>
          </w:p>
        </w:tc>
        <w:tc>
          <w:tcPr>
            <w:tcW w:w="3260" w:type="dxa"/>
            <w:vAlign w:val="center"/>
          </w:tcPr>
          <w:p w:rsidR="00024C1B" w:rsidRPr="00A5778B" w:rsidRDefault="00024C1B" w:rsidP="00571887">
            <w:pPr>
              <w:suppressAutoHyphens/>
              <w:snapToGrid w:val="0"/>
              <w:spacing w:line="276" w:lineRule="auto"/>
              <w:jc w:val="center"/>
              <w:rPr>
                <w:rFonts w:cs="Arial"/>
                <w:i/>
                <w:lang w:eastAsia="ar-SA"/>
              </w:rPr>
            </w:pPr>
          </w:p>
          <w:p w:rsidR="00024C1B" w:rsidRPr="00A5778B" w:rsidRDefault="00024C1B" w:rsidP="00571887">
            <w:pPr>
              <w:suppressAutoHyphens/>
              <w:snapToGrid w:val="0"/>
              <w:spacing w:line="276" w:lineRule="auto"/>
              <w:jc w:val="center"/>
              <w:rPr>
                <w:rFonts w:cs="Arial"/>
                <w:i/>
                <w:lang w:eastAsia="ar-SA"/>
              </w:rPr>
            </w:pPr>
          </w:p>
          <w:p w:rsidR="00024C1B" w:rsidRPr="00A5778B" w:rsidRDefault="00024C1B" w:rsidP="00571887">
            <w:pPr>
              <w:suppressAutoHyphens/>
              <w:snapToGrid w:val="0"/>
              <w:spacing w:line="276" w:lineRule="auto"/>
              <w:jc w:val="center"/>
              <w:rPr>
                <w:rFonts w:cs="Arial"/>
                <w:i/>
                <w:lang w:eastAsia="ar-SA"/>
              </w:rPr>
            </w:pPr>
          </w:p>
          <w:p w:rsidR="00024C1B" w:rsidRPr="00A5778B" w:rsidRDefault="00024C1B" w:rsidP="00571887">
            <w:pPr>
              <w:suppressAutoHyphens/>
              <w:snapToGrid w:val="0"/>
              <w:spacing w:line="276" w:lineRule="auto"/>
              <w:jc w:val="center"/>
              <w:rPr>
                <w:rFonts w:cs="Arial"/>
                <w:i/>
                <w:lang w:eastAsia="ar-SA"/>
              </w:rPr>
            </w:pPr>
            <w:r w:rsidRPr="00A5778B">
              <w:rPr>
                <w:rFonts w:cs="Arial"/>
                <w:i/>
                <w:lang w:eastAsia="ar-SA"/>
              </w:rPr>
              <w:t>………………………………………</w:t>
            </w:r>
          </w:p>
          <w:p w:rsidR="00024C1B" w:rsidRPr="00A5778B" w:rsidRDefault="00024C1B" w:rsidP="00571887">
            <w:pPr>
              <w:suppressAutoHyphens/>
              <w:snapToGrid w:val="0"/>
              <w:spacing w:line="276" w:lineRule="auto"/>
              <w:jc w:val="center"/>
              <w:rPr>
                <w:rFonts w:cs="Arial"/>
                <w:i/>
                <w:lang w:eastAsia="ar-SA"/>
              </w:rPr>
            </w:pPr>
            <w:r w:rsidRPr="00A5778B">
              <w:rPr>
                <w:rFonts w:cs="Arial"/>
                <w:i/>
                <w:lang w:eastAsia="ar-SA"/>
              </w:rPr>
              <w:t>(data, pieczęć, podpis)</w:t>
            </w:r>
          </w:p>
          <w:p w:rsidR="00024C1B" w:rsidRPr="00A5778B" w:rsidRDefault="00024C1B" w:rsidP="00571887">
            <w:pPr>
              <w:suppressAutoHyphens/>
              <w:snapToGrid w:val="0"/>
              <w:spacing w:line="276" w:lineRule="auto"/>
              <w:jc w:val="center"/>
              <w:rPr>
                <w:rFonts w:cs="Arial"/>
                <w:i/>
                <w:lang w:eastAsia="ar-SA"/>
              </w:rPr>
            </w:pPr>
          </w:p>
        </w:tc>
      </w:tr>
    </w:tbl>
    <w:p w:rsidR="00024C1B" w:rsidRPr="00466212" w:rsidRDefault="00024C1B" w:rsidP="00571887">
      <w:pPr>
        <w:spacing w:line="276" w:lineRule="auto"/>
        <w:jc w:val="both"/>
        <w:rPr>
          <w:rFonts w:cs="Arial"/>
          <w:i/>
          <w:iCs/>
        </w:rPr>
      </w:pPr>
    </w:p>
    <w:p w:rsidR="00024C1B" w:rsidRPr="00466212" w:rsidRDefault="00024C1B" w:rsidP="00571887">
      <w:pPr>
        <w:spacing w:line="276" w:lineRule="auto"/>
        <w:jc w:val="both"/>
        <w:rPr>
          <w:rFonts w:cs="Arial"/>
          <w:i/>
          <w:iCs/>
        </w:rPr>
      </w:pPr>
      <w:r w:rsidRPr="00466212">
        <w:rPr>
          <w:rFonts w:cs="Arial"/>
          <w:i/>
          <w:iCs/>
        </w:rPr>
        <w:t>*niepotrzebne skreślić</w:t>
      </w:r>
    </w:p>
    <w:p w:rsidR="00C128FA" w:rsidRPr="006A584D" w:rsidRDefault="00C128FA" w:rsidP="00571887">
      <w:pPr>
        <w:spacing w:line="276" w:lineRule="auto"/>
        <w:rPr>
          <w:sz w:val="22"/>
          <w:szCs w:val="22"/>
          <w:lang w:eastAsia="ar-SA"/>
        </w:rPr>
      </w:pPr>
    </w:p>
    <w:sectPr w:rsidR="00C128FA" w:rsidRPr="006A584D" w:rsidSect="00A27966">
      <w:headerReference w:type="default" r:id="rId10"/>
      <w:footerReference w:type="default" r:id="rId11"/>
      <w:pgSz w:w="11906" w:h="16838"/>
      <w:pgMar w:top="1440" w:right="1416" w:bottom="144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41E" w:rsidRDefault="00B9141E" w:rsidP="005314C1">
      <w:r>
        <w:separator/>
      </w:r>
    </w:p>
  </w:endnote>
  <w:endnote w:type="continuationSeparator" w:id="0">
    <w:p w:rsidR="00B9141E" w:rsidRDefault="00B9141E" w:rsidP="005314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00000000" w:usb1="500078FF" w:usb2="00000021" w:usb3="00000000" w:csb0="000001B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6877000"/>
      <w:docPartObj>
        <w:docPartGallery w:val="Page Numbers (Bottom of Page)"/>
        <w:docPartUnique/>
      </w:docPartObj>
    </w:sdtPr>
    <w:sdtContent>
      <w:p w:rsidR="007A4824" w:rsidRDefault="00B5016B">
        <w:pPr>
          <w:pStyle w:val="Stopka"/>
          <w:jc w:val="right"/>
        </w:pPr>
        <w:r>
          <w:fldChar w:fldCharType="begin"/>
        </w:r>
        <w:r w:rsidR="007A4824">
          <w:instrText>PAGE   \* MERGEFORMAT</w:instrText>
        </w:r>
        <w:r>
          <w:fldChar w:fldCharType="separate"/>
        </w:r>
        <w:r w:rsidR="005C4FA8">
          <w:rPr>
            <w:noProof/>
          </w:rPr>
          <w:t>12</w:t>
        </w:r>
        <w:r>
          <w:fldChar w:fldCharType="end"/>
        </w:r>
      </w:p>
    </w:sdtContent>
  </w:sdt>
  <w:p w:rsidR="00E66E0F" w:rsidRDefault="00E66E0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41E" w:rsidRDefault="00B9141E" w:rsidP="005314C1">
      <w:r>
        <w:separator/>
      </w:r>
    </w:p>
  </w:footnote>
  <w:footnote w:type="continuationSeparator" w:id="0">
    <w:p w:rsidR="00B9141E" w:rsidRDefault="00B9141E" w:rsidP="005314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0F" w:rsidRDefault="00E66E0F">
    <w:pPr>
      <w:pStyle w:val="Nagwek"/>
    </w:pPr>
    <w:r w:rsidRPr="00B471EE">
      <w:rPr>
        <w:noProof/>
      </w:rPr>
      <w:drawing>
        <wp:inline distT="0" distB="0" distL="0" distR="0">
          <wp:extent cx="5502910" cy="550291"/>
          <wp:effectExtent l="0" t="0" r="2540" b="254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02910" cy="550291"/>
                  </a:xfrm>
                  <a:prstGeom prst="rect">
                    <a:avLst/>
                  </a:prstGeom>
                  <a:noFill/>
                  <a:ln>
                    <a:noFill/>
                  </a:ln>
                </pic:spPr>
              </pic:pic>
            </a:graphicData>
          </a:graphic>
        </wp:inline>
      </w:drawing>
    </w:r>
  </w:p>
  <w:p w:rsidR="00E66E0F" w:rsidRDefault="00E66E0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4D80B468"/>
    <w:name w:val="WW8Num2"/>
    <w:lvl w:ilvl="0">
      <w:start w:val="1"/>
      <w:numFmt w:val="decimal"/>
      <w:lvlText w:val="%1."/>
      <w:lvlJc w:val="left"/>
      <w:pPr>
        <w:tabs>
          <w:tab w:val="num" w:pos="207"/>
        </w:tabs>
        <w:ind w:left="207" w:hanging="360"/>
      </w:pPr>
      <w:rPr>
        <w:b/>
        <w:color w:val="auto"/>
        <w:sz w:val="22"/>
        <w:szCs w:val="22"/>
      </w:rPr>
    </w:lvl>
  </w:abstractNum>
  <w:abstractNum w:abstractNumId="1">
    <w:nsid w:val="00000006"/>
    <w:multiLevelType w:val="multilevel"/>
    <w:tmpl w:val="1DC684B2"/>
    <w:name w:val="WW8Num6"/>
    <w:lvl w:ilvl="0">
      <w:start w:val="1"/>
      <w:numFmt w:val="decimal"/>
      <w:lvlText w:val="%1."/>
      <w:lvlJc w:val="left"/>
      <w:pPr>
        <w:tabs>
          <w:tab w:val="num" w:pos="3174"/>
        </w:tabs>
        <w:ind w:left="3174" w:hanging="360"/>
      </w:pPr>
      <w:rPr>
        <w:color w:val="auto"/>
        <w:sz w:val="22"/>
        <w:szCs w:val="22"/>
      </w:rPr>
    </w:lvl>
    <w:lvl w:ilvl="1">
      <w:start w:val="1"/>
      <w:numFmt w:val="decimal"/>
      <w:lvlText w:val="%2)"/>
      <w:lvlJc w:val="left"/>
      <w:pPr>
        <w:tabs>
          <w:tab w:val="num" w:pos="3174"/>
        </w:tabs>
        <w:ind w:left="3174" w:hanging="360"/>
      </w:pPr>
    </w:lvl>
    <w:lvl w:ilvl="2">
      <w:start w:val="1"/>
      <w:numFmt w:val="lowerRoman"/>
      <w:lvlText w:val="%3."/>
      <w:lvlJc w:val="right"/>
      <w:pPr>
        <w:tabs>
          <w:tab w:val="num" w:pos="3894"/>
        </w:tabs>
        <w:ind w:left="3894" w:hanging="180"/>
      </w:pPr>
    </w:lvl>
    <w:lvl w:ilvl="3">
      <w:start w:val="1"/>
      <w:numFmt w:val="decimal"/>
      <w:lvlText w:val="%4."/>
      <w:lvlJc w:val="left"/>
      <w:pPr>
        <w:tabs>
          <w:tab w:val="num" w:pos="4614"/>
        </w:tabs>
        <w:ind w:left="4614" w:hanging="360"/>
      </w:pPr>
    </w:lvl>
    <w:lvl w:ilvl="4">
      <w:start w:val="1"/>
      <w:numFmt w:val="lowerLetter"/>
      <w:lvlText w:val="%5."/>
      <w:lvlJc w:val="left"/>
      <w:pPr>
        <w:tabs>
          <w:tab w:val="num" w:pos="5334"/>
        </w:tabs>
        <w:ind w:left="5334" w:hanging="360"/>
      </w:pPr>
    </w:lvl>
    <w:lvl w:ilvl="5">
      <w:start w:val="1"/>
      <w:numFmt w:val="lowerRoman"/>
      <w:lvlText w:val="%6."/>
      <w:lvlJc w:val="right"/>
      <w:pPr>
        <w:tabs>
          <w:tab w:val="num" w:pos="6054"/>
        </w:tabs>
        <w:ind w:left="6054" w:hanging="180"/>
      </w:pPr>
    </w:lvl>
    <w:lvl w:ilvl="6">
      <w:start w:val="1"/>
      <w:numFmt w:val="decimal"/>
      <w:lvlText w:val="%7."/>
      <w:lvlJc w:val="left"/>
      <w:pPr>
        <w:tabs>
          <w:tab w:val="num" w:pos="6774"/>
        </w:tabs>
        <w:ind w:left="6774" w:hanging="360"/>
      </w:pPr>
    </w:lvl>
    <w:lvl w:ilvl="7">
      <w:start w:val="1"/>
      <w:numFmt w:val="lowerLetter"/>
      <w:lvlText w:val="%8."/>
      <w:lvlJc w:val="left"/>
      <w:pPr>
        <w:tabs>
          <w:tab w:val="num" w:pos="7494"/>
        </w:tabs>
        <w:ind w:left="7494" w:hanging="360"/>
      </w:pPr>
    </w:lvl>
    <w:lvl w:ilvl="8">
      <w:start w:val="1"/>
      <w:numFmt w:val="lowerRoman"/>
      <w:lvlText w:val="%9."/>
      <w:lvlJc w:val="right"/>
      <w:pPr>
        <w:tabs>
          <w:tab w:val="num" w:pos="8214"/>
        </w:tabs>
        <w:ind w:left="8214" w:hanging="180"/>
      </w:pPr>
    </w:lvl>
  </w:abstractNum>
  <w:abstractNum w:abstractNumId="2">
    <w:nsid w:val="00000009"/>
    <w:multiLevelType w:val="multilevel"/>
    <w:tmpl w:val="00000009"/>
    <w:name w:val="WW8Num10"/>
    <w:lvl w:ilvl="0">
      <w:start w:val="1"/>
      <w:numFmt w:val="decimal"/>
      <w:lvlText w:val="%1."/>
      <w:lvlJc w:val="left"/>
      <w:pPr>
        <w:tabs>
          <w:tab w:val="num" w:pos="540"/>
        </w:tabs>
        <w:ind w:left="540" w:hanging="360"/>
      </w:pPr>
      <w:rPr>
        <w:rFonts w:ascii="Times New Roman" w:hAnsi="Times New Roman" w:cs="Times New Roman"/>
        <w:color w:val="auto"/>
        <w:sz w:val="24"/>
        <w:szCs w:val="24"/>
      </w:rPr>
    </w:lvl>
    <w:lvl w:ilvl="1">
      <w:start w:val="1"/>
      <w:numFmt w:val="decimal"/>
      <w:lvlText w:val="%2."/>
      <w:lvlJc w:val="left"/>
      <w:pPr>
        <w:tabs>
          <w:tab w:val="num" w:pos="900"/>
        </w:tabs>
        <w:ind w:left="900" w:hanging="360"/>
      </w:pPr>
    </w:lvl>
    <w:lvl w:ilvl="2">
      <w:start w:val="1"/>
      <w:numFmt w:val="decimal"/>
      <w:lvlText w:val="%3."/>
      <w:lvlJc w:val="left"/>
      <w:pPr>
        <w:tabs>
          <w:tab w:val="num" w:pos="1260"/>
        </w:tabs>
        <w:ind w:left="1260" w:hanging="360"/>
      </w:pPr>
    </w:lvl>
    <w:lvl w:ilvl="3">
      <w:start w:val="1"/>
      <w:numFmt w:val="decimal"/>
      <w:lvlText w:val="%4."/>
      <w:lvlJc w:val="left"/>
      <w:pPr>
        <w:tabs>
          <w:tab w:val="num" w:pos="1620"/>
        </w:tabs>
        <w:ind w:left="1620" w:hanging="360"/>
      </w:pPr>
    </w:lvl>
    <w:lvl w:ilvl="4">
      <w:start w:val="1"/>
      <w:numFmt w:val="decimal"/>
      <w:lvlText w:val="%5."/>
      <w:lvlJc w:val="left"/>
      <w:pPr>
        <w:tabs>
          <w:tab w:val="num" w:pos="1980"/>
        </w:tabs>
        <w:ind w:left="1980" w:hanging="360"/>
      </w:pPr>
    </w:lvl>
    <w:lvl w:ilvl="5">
      <w:start w:val="1"/>
      <w:numFmt w:val="decimal"/>
      <w:lvlText w:val="%6."/>
      <w:lvlJc w:val="left"/>
      <w:pPr>
        <w:tabs>
          <w:tab w:val="num" w:pos="2340"/>
        </w:tabs>
        <w:ind w:left="2340" w:hanging="360"/>
      </w:pPr>
    </w:lvl>
    <w:lvl w:ilvl="6">
      <w:start w:val="1"/>
      <w:numFmt w:val="decimal"/>
      <w:lvlText w:val="%7."/>
      <w:lvlJc w:val="left"/>
      <w:pPr>
        <w:tabs>
          <w:tab w:val="num" w:pos="2700"/>
        </w:tabs>
        <w:ind w:left="2700" w:hanging="360"/>
      </w:pPr>
    </w:lvl>
    <w:lvl w:ilvl="7">
      <w:start w:val="1"/>
      <w:numFmt w:val="decimal"/>
      <w:lvlText w:val="%8."/>
      <w:lvlJc w:val="left"/>
      <w:pPr>
        <w:tabs>
          <w:tab w:val="num" w:pos="3060"/>
        </w:tabs>
        <w:ind w:left="3060" w:hanging="360"/>
      </w:pPr>
    </w:lvl>
    <w:lvl w:ilvl="8">
      <w:start w:val="1"/>
      <w:numFmt w:val="decimal"/>
      <w:lvlText w:val="%9."/>
      <w:lvlJc w:val="left"/>
      <w:pPr>
        <w:tabs>
          <w:tab w:val="num" w:pos="3420"/>
        </w:tabs>
        <w:ind w:left="3420" w:hanging="360"/>
      </w:pPr>
    </w:lvl>
  </w:abstractNum>
  <w:abstractNum w:abstractNumId="3">
    <w:nsid w:val="00000011"/>
    <w:multiLevelType w:val="multilevel"/>
    <w:tmpl w:val="00000011"/>
    <w:name w:val="WW8Num64"/>
    <w:lvl w:ilvl="0">
      <w:start w:val="14"/>
      <w:numFmt w:val="decimal"/>
      <w:lvlText w:val="%1."/>
      <w:lvlJc w:val="left"/>
      <w:pPr>
        <w:tabs>
          <w:tab w:val="num" w:pos="357"/>
        </w:tabs>
        <w:ind w:left="357" w:hanging="357"/>
      </w:pPr>
      <w:rPr>
        <w:rFonts w:cs="Times New Roman"/>
      </w:rPr>
    </w:lvl>
    <w:lvl w:ilvl="1">
      <w:start w:val="1"/>
      <w:numFmt w:val="decimal"/>
      <w:lvlText w:val="%2)"/>
      <w:lvlJc w:val="left"/>
      <w:pPr>
        <w:tabs>
          <w:tab w:val="num" w:pos="709"/>
        </w:tabs>
        <w:ind w:left="709" w:hanging="352"/>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F"/>
    <w:multiLevelType w:val="multilevel"/>
    <w:tmpl w:val="6610D24C"/>
    <w:name w:val="WW8Num79"/>
    <w:lvl w:ilvl="0">
      <w:start w:val="1"/>
      <w:numFmt w:val="decimal"/>
      <w:lvlText w:val="%1."/>
      <w:lvlJc w:val="left"/>
      <w:pPr>
        <w:tabs>
          <w:tab w:val="num" w:pos="360"/>
        </w:tabs>
        <w:ind w:left="360" w:hanging="360"/>
      </w:pPr>
      <w:rPr>
        <w:rFonts w:cs="Times New Roman"/>
        <w:b w:val="0"/>
        <w:color w:val="auto"/>
        <w:sz w:val="22"/>
        <w:szCs w:val="22"/>
      </w:rPr>
    </w:lvl>
    <w:lvl w:ilvl="1">
      <w:start w:val="1"/>
      <w:numFmt w:val="decimal"/>
      <w:lvlText w:val="%2)"/>
      <w:lvlJc w:val="left"/>
      <w:pPr>
        <w:tabs>
          <w:tab w:val="num" w:pos="1072"/>
        </w:tabs>
        <w:ind w:left="1072" w:hanging="352"/>
      </w:pPr>
      <w:rPr>
        <w:rFonts w:cs="Times New Roman"/>
        <w:b/>
        <w:color w:val="FF000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00000020"/>
    <w:multiLevelType w:val="multilevel"/>
    <w:tmpl w:val="00000020"/>
    <w:name w:val="WW8Num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000024"/>
    <w:multiLevelType w:val="multilevel"/>
    <w:tmpl w:val="0352D12C"/>
    <w:name w:val="WW8Num48"/>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801"/>
        </w:tabs>
        <w:ind w:left="801" w:hanging="375"/>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nsid w:val="00000025"/>
    <w:multiLevelType w:val="multilevel"/>
    <w:tmpl w:val="90989256"/>
    <w:name w:val="WW8Num85"/>
    <w:lvl w:ilvl="0">
      <w:start w:val="1"/>
      <w:numFmt w:val="decimal"/>
      <w:lvlText w:val="%1."/>
      <w:lvlJc w:val="left"/>
      <w:pPr>
        <w:tabs>
          <w:tab w:val="num" w:pos="360"/>
        </w:tabs>
        <w:ind w:left="360" w:hanging="360"/>
      </w:pPr>
      <w:rPr>
        <w:rFonts w:cs="Times New Roman"/>
        <w:b w:val="0"/>
        <w:color w:val="auto"/>
        <w:sz w:val="2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nsid w:val="0000002B"/>
    <w:multiLevelType w:val="multilevel"/>
    <w:tmpl w:val="46547FDA"/>
    <w:name w:val="WW8Num91"/>
    <w:lvl w:ilvl="0">
      <w:start w:val="1"/>
      <w:numFmt w:val="decimal"/>
      <w:lvlText w:val="%1."/>
      <w:lvlJc w:val="left"/>
      <w:pPr>
        <w:tabs>
          <w:tab w:val="num" w:pos="357"/>
        </w:tabs>
        <w:ind w:left="357" w:hanging="357"/>
      </w:pPr>
      <w:rPr>
        <w:rFonts w:cs="Times New Roman"/>
        <w:b w:val="0"/>
      </w:rPr>
    </w:lvl>
    <w:lvl w:ilvl="1">
      <w:start w:val="1"/>
      <w:numFmt w:val="decimal"/>
      <w:lvlText w:val="%2)"/>
      <w:lvlJc w:val="left"/>
      <w:pPr>
        <w:tabs>
          <w:tab w:val="num" w:pos="709"/>
        </w:tabs>
        <w:ind w:left="709" w:hanging="352"/>
      </w:pPr>
      <w:rPr>
        <w:rFonts w:cs="Times New Roman"/>
      </w:rPr>
    </w:lvl>
    <w:lvl w:ilvl="2">
      <w:start w:val="3"/>
      <w:numFmt w:val="decimal"/>
      <w:lvlText w:val="%3."/>
      <w:lvlJc w:val="left"/>
      <w:pPr>
        <w:tabs>
          <w:tab w:val="num" w:pos="357"/>
        </w:tabs>
        <w:ind w:left="357" w:hanging="357"/>
      </w:pPr>
      <w:rPr>
        <w:rFonts w:cs="Times New Roman"/>
      </w:rPr>
    </w:lvl>
    <w:lvl w:ilvl="3">
      <w:start w:val="1"/>
      <w:numFmt w:val="decimal"/>
      <w:lvlText w:val="%4)"/>
      <w:lvlJc w:val="left"/>
      <w:pPr>
        <w:tabs>
          <w:tab w:val="num" w:pos="709"/>
        </w:tabs>
        <w:ind w:left="709" w:hanging="352"/>
      </w:pPr>
      <w:rPr>
        <w:rFonts w:cs="Times New Roman"/>
      </w:rPr>
    </w:lvl>
    <w:lvl w:ilvl="4">
      <w:start w:val="5"/>
      <w:numFmt w:val="upperRoman"/>
      <w:lvlText w:val="%5&gt;"/>
      <w:lvlJc w:val="left"/>
      <w:pPr>
        <w:tabs>
          <w:tab w:val="num" w:pos="3960"/>
        </w:tabs>
        <w:ind w:left="3960" w:hanging="720"/>
      </w:pPr>
      <w:rPr>
        <w:rFonts w:cs="Times New Roman"/>
      </w:rPr>
    </w:lvl>
    <w:lvl w:ilvl="5">
      <w:start w:val="5"/>
      <w:numFmt w:val="upperRoman"/>
      <w:lvlText w:val="%6."/>
      <w:lvlJc w:val="left"/>
      <w:pPr>
        <w:tabs>
          <w:tab w:val="num" w:pos="4860"/>
        </w:tabs>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0000030"/>
    <w:multiLevelType w:val="multilevel"/>
    <w:tmpl w:val="A23E9C70"/>
    <w:name w:val="WW8Num96"/>
    <w:lvl w:ilvl="0">
      <w:start w:val="1"/>
      <w:numFmt w:val="decimal"/>
      <w:lvlText w:val="%1."/>
      <w:lvlJc w:val="left"/>
      <w:pPr>
        <w:tabs>
          <w:tab w:val="num" w:pos="357"/>
        </w:tabs>
        <w:ind w:left="357" w:hanging="357"/>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0000035"/>
    <w:multiLevelType w:val="multilevel"/>
    <w:tmpl w:val="00000035"/>
    <w:name w:val="WW8Num102"/>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31437A0"/>
    <w:multiLevelType w:val="hybridMultilevel"/>
    <w:tmpl w:val="A3CA15AA"/>
    <w:lvl w:ilvl="0" w:tplc="57B05D0C">
      <w:start w:val="1"/>
      <w:numFmt w:val="decimal"/>
      <w:lvlText w:val="%1."/>
      <w:lvlJc w:val="left"/>
      <w:pPr>
        <w:ind w:left="644" w:hanging="360"/>
      </w:pPr>
      <w:rPr>
        <w:rFonts w:cs="Times New Roman"/>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2">
    <w:nsid w:val="06215B37"/>
    <w:multiLevelType w:val="hybridMultilevel"/>
    <w:tmpl w:val="858255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6FA50A3"/>
    <w:multiLevelType w:val="hybridMultilevel"/>
    <w:tmpl w:val="DC682A08"/>
    <w:lvl w:ilvl="0" w:tplc="04150017">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9EB339A"/>
    <w:multiLevelType w:val="multilevel"/>
    <w:tmpl w:val="E2F2FCBA"/>
    <w:lvl w:ilvl="0">
      <w:start w:val="1"/>
      <w:numFmt w:val="decimal"/>
      <w:lvlText w:val="%1."/>
      <w:lvlJc w:val="left"/>
      <w:pPr>
        <w:tabs>
          <w:tab w:val="num" w:pos="360"/>
        </w:tabs>
        <w:ind w:left="360" w:hanging="360"/>
      </w:pPr>
      <w:rPr>
        <w:rFonts w:hint="default"/>
        <w:b w:val="0"/>
        <w:bCs w:val="0"/>
        <w:sz w:val="22"/>
        <w:szCs w:val="22"/>
      </w:rPr>
    </w:lvl>
    <w:lvl w:ilvl="1">
      <w:start w:val="1"/>
      <w:numFmt w:val="lowerLetter"/>
      <w:lvlText w:val="%2)"/>
      <w:lvlJc w:val="left"/>
      <w:pPr>
        <w:ind w:left="1353" w:hanging="360"/>
      </w:pPr>
      <w:rPr>
        <w:rFonts w:ascii="Times New Roman" w:eastAsia="Times New Roman" w:hAnsi="Times New Roman"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0AD23FEE"/>
    <w:multiLevelType w:val="multilevel"/>
    <w:tmpl w:val="27D43980"/>
    <w:lvl w:ilvl="0">
      <w:numFmt w:val="bullet"/>
      <w:lvlText w:val="•"/>
      <w:lvlJc w:val="left"/>
      <w:rPr>
        <w:rFonts w:ascii="OpenSymbol" w:eastAsia="OpenSymbol" w:hAnsi="OpenSymbol" w:cs="OpenSymbol"/>
      </w:rPr>
    </w:lvl>
    <w:lvl w:ilvl="1">
      <w:start w:val="1"/>
      <w:numFmt w:val="lowerLetter"/>
      <w:lvlText w:val="%2)"/>
      <w:lvlJc w:val="left"/>
      <w:rPr>
        <w:rFonts w:ascii="Times New Roman" w:eastAsia="Lucida Sans Unicode" w:hAnsi="Times New Roman" w:cs="Tahoma"/>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
    <w:nsid w:val="0CD9051D"/>
    <w:multiLevelType w:val="hybridMultilevel"/>
    <w:tmpl w:val="C7CC63EC"/>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0D8B468B"/>
    <w:multiLevelType w:val="multilevel"/>
    <w:tmpl w:val="12386D28"/>
    <w:name w:val="WW8Num962"/>
    <w:lvl w:ilvl="0">
      <w:start w:val="2"/>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0E1C0D82"/>
    <w:multiLevelType w:val="multilevel"/>
    <w:tmpl w:val="ED72B58A"/>
    <w:lvl w:ilvl="0">
      <w:start w:val="1"/>
      <w:numFmt w:val="decimal"/>
      <w:lvlText w:val="%1."/>
      <w:lvlJc w:val="left"/>
      <w:pPr>
        <w:ind w:left="360" w:hanging="360"/>
      </w:pPr>
      <w:rPr>
        <w:rFonts w:ascii="Times New Roman" w:hAnsi="Times New Roman" w:cs="Times New Roman" w:hint="default"/>
        <w:b w:val="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110F23FA"/>
    <w:multiLevelType w:val="hybridMultilevel"/>
    <w:tmpl w:val="99B426A2"/>
    <w:lvl w:ilvl="0" w:tplc="FFFFFFFF">
      <w:start w:val="1"/>
      <w:numFmt w:val="decimal"/>
      <w:lvlText w:val="%1."/>
      <w:lvlJc w:val="left"/>
      <w:pPr>
        <w:ind w:left="360" w:hanging="360"/>
      </w:pPr>
    </w:lvl>
    <w:lvl w:ilvl="1" w:tplc="731A262C">
      <w:start w:val="1"/>
      <w:numFmt w:val="lowerLetter"/>
      <w:lvlText w:val="%2)"/>
      <w:lvlJc w:val="left"/>
      <w:pPr>
        <w:ind w:left="720" w:hanging="360"/>
      </w:pPr>
      <w:rPr>
        <w:rFonts w:asciiTheme="minorHAnsi" w:eastAsia="Times New Roman" w:hAnsiTheme="minorHAnsi" w:cstheme="minorHAnsi" w:hint="default"/>
        <w:color w:val="00000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nsid w:val="1553445B"/>
    <w:multiLevelType w:val="hybridMultilevel"/>
    <w:tmpl w:val="AAA28592"/>
    <w:lvl w:ilvl="0" w:tplc="C1FC7254">
      <w:start w:val="1"/>
      <w:numFmt w:val="decimal"/>
      <w:lvlText w:val="%1."/>
      <w:lvlJc w:val="left"/>
      <w:pPr>
        <w:ind w:left="720" w:hanging="360"/>
      </w:pPr>
      <w:rPr>
        <w:rFonts w:ascii="Times New Roman" w:hAnsi="Times New Roman"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7F309C6"/>
    <w:multiLevelType w:val="multilevel"/>
    <w:tmpl w:val="B7F817D0"/>
    <w:lvl w:ilvl="0">
      <w:start w:val="1"/>
      <w:numFmt w:val="none"/>
      <w:pStyle w:val="Nagwek1"/>
      <w:lvlText w:val="I."/>
      <w:lvlJc w:val="left"/>
      <w:pPr>
        <w:tabs>
          <w:tab w:val="num" w:pos="360"/>
        </w:tabs>
        <w:ind w:left="0" w:firstLine="0"/>
      </w:pPr>
      <w:rPr>
        <w:rFonts w:hint="default"/>
        <w:b w:val="0"/>
      </w:rPr>
    </w:lvl>
    <w:lvl w:ilvl="1">
      <w:start w:val="1"/>
      <w:numFmt w:val="upperLetter"/>
      <w:pStyle w:val="Nagwek2"/>
      <w:lvlText w:val="%2."/>
      <w:lvlJc w:val="left"/>
      <w:pPr>
        <w:tabs>
          <w:tab w:val="num" w:pos="1080"/>
        </w:tabs>
        <w:ind w:left="720" w:firstLine="0"/>
      </w:pPr>
      <w:rPr>
        <w:rFonts w:hint="default"/>
      </w:rPr>
    </w:lvl>
    <w:lvl w:ilvl="2">
      <w:start w:val="1"/>
      <w:numFmt w:val="decimal"/>
      <w:pStyle w:val="Nagwek3"/>
      <w:lvlText w:val="%3."/>
      <w:lvlJc w:val="left"/>
      <w:pPr>
        <w:tabs>
          <w:tab w:val="num" w:pos="1800"/>
        </w:tabs>
        <w:ind w:left="1440" w:firstLine="0"/>
      </w:pPr>
      <w:rPr>
        <w:rFonts w:hint="default"/>
      </w:rPr>
    </w:lvl>
    <w:lvl w:ilvl="3">
      <w:start w:val="1"/>
      <w:numFmt w:val="lowerLetter"/>
      <w:pStyle w:val="Nagwek4"/>
      <w:lvlText w:val="%4)"/>
      <w:lvlJc w:val="left"/>
      <w:pPr>
        <w:tabs>
          <w:tab w:val="num" w:pos="2520"/>
        </w:tabs>
        <w:ind w:left="216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22">
    <w:nsid w:val="18B057D1"/>
    <w:multiLevelType w:val="hybridMultilevel"/>
    <w:tmpl w:val="7F22AFF4"/>
    <w:lvl w:ilvl="0" w:tplc="B73292D6">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080"/>
        </w:tabs>
        <w:ind w:left="1080" w:hanging="360"/>
      </w:pPr>
      <w:rPr>
        <w:rFonts w:cs="Times New Roman"/>
      </w:rPr>
    </w:lvl>
    <w:lvl w:ilvl="2" w:tplc="4A54D712">
      <w:numFmt w:val="bullet"/>
      <w:lvlText w:val="-"/>
      <w:lvlJc w:val="left"/>
      <w:pPr>
        <w:tabs>
          <w:tab w:val="num" w:pos="1980"/>
        </w:tabs>
        <w:ind w:left="1980" w:hanging="360"/>
      </w:pPr>
      <w:rPr>
        <w:rFonts w:hint="default"/>
        <w:b w:val="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nsid w:val="1B821368"/>
    <w:multiLevelType w:val="hybridMultilevel"/>
    <w:tmpl w:val="D4C05C44"/>
    <w:lvl w:ilvl="0" w:tplc="F760B6F8">
      <w:start w:val="8"/>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CFC2382"/>
    <w:multiLevelType w:val="hybridMultilevel"/>
    <w:tmpl w:val="C1348D18"/>
    <w:lvl w:ilvl="0" w:tplc="3BEA1122">
      <w:start w:val="1"/>
      <w:numFmt w:val="decimal"/>
      <w:lvlText w:val="%1)"/>
      <w:lvlJc w:val="left"/>
      <w:pPr>
        <w:ind w:left="720" w:hanging="360"/>
      </w:pPr>
      <w:rPr>
        <w:b w:val="0"/>
        <w:strike w:val="0"/>
        <w:dstrike w:val="0"/>
        <w:color w:val="00000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C03CE6"/>
    <w:multiLevelType w:val="hybridMultilevel"/>
    <w:tmpl w:val="326E2A6A"/>
    <w:lvl w:ilvl="0" w:tplc="ADECB844">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CCC3F86"/>
    <w:multiLevelType w:val="hybridMultilevel"/>
    <w:tmpl w:val="4ECA1D0C"/>
    <w:lvl w:ilvl="0" w:tplc="A400363C">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2CF73FDE"/>
    <w:multiLevelType w:val="hybridMultilevel"/>
    <w:tmpl w:val="59E04994"/>
    <w:lvl w:ilvl="0" w:tplc="0122F3A2">
      <w:start w:val="1"/>
      <w:numFmt w:val="lowerLetter"/>
      <w:lvlText w:val="%1)"/>
      <w:lvlJc w:val="left"/>
      <w:pPr>
        <w:ind w:left="720" w:hanging="360"/>
      </w:pPr>
      <w:rPr>
        <w:rFonts w:ascii="Times New Roman" w:eastAsia="Times New Roman" w:hAnsi="Times New Roman" w:cs="Times New Roman"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2DC051DE"/>
    <w:multiLevelType w:val="hybridMultilevel"/>
    <w:tmpl w:val="FA20625A"/>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0671E52"/>
    <w:multiLevelType w:val="hybridMultilevel"/>
    <w:tmpl w:val="51964838"/>
    <w:name w:val="WW8Num6522"/>
    <w:lvl w:ilvl="0" w:tplc="ED882C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0904AC5"/>
    <w:multiLevelType w:val="hybridMultilevel"/>
    <w:tmpl w:val="70EC8B34"/>
    <w:lvl w:ilvl="0" w:tplc="04090011">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316820AB"/>
    <w:multiLevelType w:val="hybridMultilevel"/>
    <w:tmpl w:val="A404C6F8"/>
    <w:lvl w:ilvl="0" w:tplc="6E14739E">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3F5556FF"/>
    <w:multiLevelType w:val="hybridMultilevel"/>
    <w:tmpl w:val="492C77DA"/>
    <w:name w:val="WW8Num652"/>
    <w:lvl w:ilvl="0" w:tplc="67547BF8">
      <w:start w:val="1"/>
      <w:numFmt w:val="decimal"/>
      <w:lvlText w:val="%1."/>
      <w:lvlJc w:val="left"/>
      <w:pPr>
        <w:tabs>
          <w:tab w:val="num" w:pos="357"/>
        </w:tabs>
        <w:ind w:left="357" w:hanging="35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F921004"/>
    <w:multiLevelType w:val="multilevel"/>
    <w:tmpl w:val="4008C85C"/>
    <w:lvl w:ilvl="0">
      <w:start w:val="1"/>
      <w:numFmt w:val="decimal"/>
      <w:lvlText w:val="%1."/>
      <w:lvlJc w:val="left"/>
      <w:pPr>
        <w:ind w:left="540" w:hanging="540"/>
      </w:pPr>
      <w:rPr>
        <w:rFonts w:ascii="Times New Roman" w:hAnsi="Times New Roman" w:hint="default"/>
      </w:rPr>
    </w:lvl>
    <w:lvl w:ilvl="1">
      <w:start w:val="5"/>
      <w:numFmt w:val="decimal"/>
      <w:lvlText w:val="%1.%2."/>
      <w:lvlJc w:val="left"/>
      <w:pPr>
        <w:ind w:left="892" w:hanging="540"/>
      </w:pPr>
      <w:rPr>
        <w:rFonts w:ascii="Times New Roman" w:hAnsi="Times New Roman" w:hint="default"/>
      </w:rPr>
    </w:lvl>
    <w:lvl w:ilvl="2">
      <w:start w:val="1"/>
      <w:numFmt w:val="decimal"/>
      <w:lvlText w:val="%1.%2.%3."/>
      <w:lvlJc w:val="left"/>
      <w:pPr>
        <w:ind w:left="1424" w:hanging="720"/>
      </w:pPr>
      <w:rPr>
        <w:rFonts w:ascii="Times New Roman" w:hAnsi="Times New Roman" w:hint="default"/>
      </w:rPr>
    </w:lvl>
    <w:lvl w:ilvl="3">
      <w:start w:val="1"/>
      <w:numFmt w:val="decimal"/>
      <w:lvlText w:val="%1.%2.%3.%4."/>
      <w:lvlJc w:val="left"/>
      <w:pPr>
        <w:ind w:left="1776" w:hanging="720"/>
      </w:pPr>
      <w:rPr>
        <w:rFonts w:ascii="Times New Roman" w:hAnsi="Times New Roman" w:hint="default"/>
      </w:rPr>
    </w:lvl>
    <w:lvl w:ilvl="4">
      <w:start w:val="1"/>
      <w:numFmt w:val="decimal"/>
      <w:lvlText w:val="%1.%2.%3.%4.%5."/>
      <w:lvlJc w:val="left"/>
      <w:pPr>
        <w:ind w:left="2488" w:hanging="1080"/>
      </w:pPr>
      <w:rPr>
        <w:rFonts w:ascii="Times New Roman" w:hAnsi="Times New Roman" w:hint="default"/>
      </w:rPr>
    </w:lvl>
    <w:lvl w:ilvl="5">
      <w:start w:val="1"/>
      <w:numFmt w:val="decimal"/>
      <w:lvlText w:val="%1.%2.%3.%4.%5.%6."/>
      <w:lvlJc w:val="left"/>
      <w:pPr>
        <w:ind w:left="2840" w:hanging="1080"/>
      </w:pPr>
      <w:rPr>
        <w:rFonts w:ascii="Times New Roman" w:hAnsi="Times New Roman" w:hint="default"/>
      </w:rPr>
    </w:lvl>
    <w:lvl w:ilvl="6">
      <w:start w:val="1"/>
      <w:numFmt w:val="decimal"/>
      <w:lvlText w:val="%1.%2.%3.%4.%5.%6.%7."/>
      <w:lvlJc w:val="left"/>
      <w:pPr>
        <w:ind w:left="3552" w:hanging="1440"/>
      </w:pPr>
      <w:rPr>
        <w:rFonts w:ascii="Times New Roman" w:hAnsi="Times New Roman" w:hint="default"/>
      </w:rPr>
    </w:lvl>
    <w:lvl w:ilvl="7">
      <w:start w:val="1"/>
      <w:numFmt w:val="decimal"/>
      <w:lvlText w:val="%1.%2.%3.%4.%5.%6.%7.%8."/>
      <w:lvlJc w:val="left"/>
      <w:pPr>
        <w:ind w:left="3904" w:hanging="1440"/>
      </w:pPr>
      <w:rPr>
        <w:rFonts w:ascii="Times New Roman" w:hAnsi="Times New Roman" w:hint="default"/>
      </w:rPr>
    </w:lvl>
    <w:lvl w:ilvl="8">
      <w:start w:val="1"/>
      <w:numFmt w:val="decimal"/>
      <w:lvlText w:val="%1.%2.%3.%4.%5.%6.%7.%8.%9."/>
      <w:lvlJc w:val="left"/>
      <w:pPr>
        <w:ind w:left="4616" w:hanging="1800"/>
      </w:pPr>
      <w:rPr>
        <w:rFonts w:ascii="Times New Roman" w:hAnsi="Times New Roman" w:hint="default"/>
      </w:rPr>
    </w:lvl>
  </w:abstractNum>
  <w:abstractNum w:abstractNumId="34">
    <w:nsid w:val="4164593D"/>
    <w:multiLevelType w:val="hybridMultilevel"/>
    <w:tmpl w:val="B66CCF8A"/>
    <w:lvl w:ilvl="0" w:tplc="674EA428">
      <w:start w:val="1"/>
      <w:numFmt w:val="decimal"/>
      <w:lvlText w:val="%1."/>
      <w:lvlJc w:val="left"/>
      <w:pPr>
        <w:tabs>
          <w:tab w:val="num" w:pos="644"/>
        </w:tabs>
        <w:ind w:left="624" w:hanging="340"/>
      </w:pPr>
      <w:rPr>
        <w:rFonts w:ascii="Times New Roman" w:hAnsi="Times New Roman" w:cs="Times New Roman" w:hint="default"/>
        <w:b/>
        <w:i w:val="0"/>
        <w:sz w:val="20"/>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6E744D1"/>
    <w:multiLevelType w:val="hybridMultilevel"/>
    <w:tmpl w:val="9668A1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49767227"/>
    <w:multiLevelType w:val="hybridMultilevel"/>
    <w:tmpl w:val="1F80E01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4AD17F1B"/>
    <w:multiLevelType w:val="hybridMultilevel"/>
    <w:tmpl w:val="11FE93D6"/>
    <w:lvl w:ilvl="0" w:tplc="04090011">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4B2765A8"/>
    <w:multiLevelType w:val="multilevel"/>
    <w:tmpl w:val="3564A1AA"/>
    <w:lvl w:ilvl="0">
      <w:start w:val="1"/>
      <w:numFmt w:val="decimal"/>
      <w:lvlText w:val="%1. "/>
      <w:lvlJc w:val="left"/>
      <w:pPr>
        <w:ind w:left="511" w:hanging="360"/>
      </w:pPr>
      <w:rPr>
        <w:rFonts w:ascii="Times New Roman" w:hAnsi="Times New Roman" w:cs="Times New Roman" w:hint="default"/>
        <w:b/>
        <w:bCs/>
        <w:i w:val="0"/>
        <w:iCs w:val="0"/>
        <w:strike w:val="0"/>
        <w:dstrike w:val="0"/>
        <w:sz w:val="20"/>
        <w:szCs w:val="18"/>
        <w:u w:val="none"/>
        <w:effect w:val="none"/>
      </w:rPr>
    </w:lvl>
    <w:lvl w:ilvl="1">
      <w:start w:val="1"/>
      <w:numFmt w:val="decimal"/>
      <w:lvlText w:val="%2)"/>
      <w:lvlJc w:val="left"/>
      <w:pPr>
        <w:tabs>
          <w:tab w:val="num" w:pos="928"/>
        </w:tabs>
        <w:ind w:left="928" w:hanging="360"/>
      </w:pPr>
      <w:rPr>
        <w:rFonts w:ascii="Times New Roman" w:hAnsi="Times New Roman" w:cs="Times New Roman" w:hint="default"/>
        <w:b/>
        <w:bCs/>
        <w:sz w:val="20"/>
      </w:rPr>
    </w:lvl>
    <w:lvl w:ilvl="2">
      <w:start w:val="1"/>
      <w:numFmt w:val="lowerLetter"/>
      <w:lvlText w:val="%3)"/>
      <w:lvlJc w:val="left"/>
      <w:pPr>
        <w:tabs>
          <w:tab w:val="num" w:pos="2160"/>
        </w:tabs>
        <w:ind w:left="2160" w:hanging="180"/>
      </w:pPr>
      <w:rPr>
        <w:rFonts w:ascii="Times New Roman" w:hAnsi="Times New Roman" w:cs="Times New Roman" w:hint="default"/>
        <w:b/>
        <w:bCs/>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4B7E5759"/>
    <w:multiLevelType w:val="hybridMultilevel"/>
    <w:tmpl w:val="ABDA7F0E"/>
    <w:lvl w:ilvl="0" w:tplc="B2340CB6">
      <w:start w:val="1"/>
      <w:numFmt w:val="lowerLetter"/>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4C1C1253"/>
    <w:multiLevelType w:val="hybridMultilevel"/>
    <w:tmpl w:val="95DEE52A"/>
    <w:lvl w:ilvl="0" w:tplc="2CAE8CE6">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nsid w:val="513064A2"/>
    <w:multiLevelType w:val="multilevel"/>
    <w:tmpl w:val="D54C3D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2A4304C"/>
    <w:multiLevelType w:val="hybridMultilevel"/>
    <w:tmpl w:val="15B2BC5A"/>
    <w:lvl w:ilvl="0" w:tplc="78F609E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532C7561"/>
    <w:multiLevelType w:val="hybridMultilevel"/>
    <w:tmpl w:val="AA7842EC"/>
    <w:name w:val="NumPar"/>
    <w:lvl w:ilvl="0" w:tplc="AC62A374">
      <w:start w:val="2"/>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rFonts w:hint="default"/>
      </w:rPr>
    </w:lvl>
    <w:lvl w:ilvl="4" w:tplc="FFFFFFFF">
      <w:start w:val="1"/>
      <w:numFmt w:val="decimal"/>
      <w:lvlText w:val="%5)"/>
      <w:lvlJc w:val="left"/>
      <w:pPr>
        <w:tabs>
          <w:tab w:val="num" w:pos="709"/>
        </w:tabs>
        <w:ind w:left="709" w:hanging="352"/>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56972A08"/>
    <w:multiLevelType w:val="hybridMultilevel"/>
    <w:tmpl w:val="60DC6C56"/>
    <w:name w:val="WW8Num762"/>
    <w:lvl w:ilvl="0" w:tplc="04150019">
      <w:start w:val="1"/>
      <w:numFmt w:val="bullet"/>
      <w:lvlText w:val=""/>
      <w:lvlJc w:val="left"/>
      <w:pPr>
        <w:tabs>
          <w:tab w:val="num" w:pos="783"/>
        </w:tabs>
        <w:ind w:left="783" w:hanging="357"/>
      </w:pPr>
      <w:rPr>
        <w:rFonts w:ascii="Symbol" w:hAnsi="Symbol" w:hint="default"/>
        <w:color w:val="auto"/>
      </w:rPr>
    </w:lvl>
    <w:lvl w:ilvl="1" w:tplc="04150019">
      <w:start w:val="1"/>
      <w:numFmt w:val="bullet"/>
      <w:lvlText w:val="o"/>
      <w:lvlJc w:val="left"/>
      <w:pPr>
        <w:ind w:left="1506" w:hanging="360"/>
      </w:pPr>
      <w:rPr>
        <w:rFonts w:ascii="Courier New" w:hAnsi="Courier New" w:hint="default"/>
      </w:rPr>
    </w:lvl>
    <w:lvl w:ilvl="2" w:tplc="0415001B">
      <w:start w:val="1"/>
      <w:numFmt w:val="bullet"/>
      <w:lvlText w:val=""/>
      <w:lvlJc w:val="left"/>
      <w:pPr>
        <w:ind w:left="2226" w:hanging="360"/>
      </w:pPr>
      <w:rPr>
        <w:rFonts w:ascii="Wingdings" w:hAnsi="Wingdings" w:hint="default"/>
      </w:rPr>
    </w:lvl>
    <w:lvl w:ilvl="3" w:tplc="0415000F">
      <w:start w:val="1"/>
      <w:numFmt w:val="bullet"/>
      <w:lvlText w:val=""/>
      <w:lvlJc w:val="left"/>
      <w:pPr>
        <w:ind w:left="2946" w:hanging="360"/>
      </w:pPr>
      <w:rPr>
        <w:rFonts w:ascii="Symbol" w:hAnsi="Symbol" w:hint="default"/>
      </w:rPr>
    </w:lvl>
    <w:lvl w:ilvl="4" w:tplc="04150019">
      <w:start w:val="1"/>
      <w:numFmt w:val="bullet"/>
      <w:lvlText w:val="o"/>
      <w:lvlJc w:val="left"/>
      <w:pPr>
        <w:ind w:left="3666" w:hanging="360"/>
      </w:pPr>
      <w:rPr>
        <w:rFonts w:ascii="Courier New" w:hAnsi="Courier New" w:hint="default"/>
      </w:rPr>
    </w:lvl>
    <w:lvl w:ilvl="5" w:tplc="0415001B">
      <w:start w:val="1"/>
      <w:numFmt w:val="bullet"/>
      <w:lvlText w:val=""/>
      <w:lvlJc w:val="left"/>
      <w:pPr>
        <w:ind w:left="4386" w:hanging="360"/>
      </w:pPr>
      <w:rPr>
        <w:rFonts w:ascii="Wingdings" w:hAnsi="Wingdings" w:hint="default"/>
      </w:rPr>
    </w:lvl>
    <w:lvl w:ilvl="6" w:tplc="0415000F">
      <w:start w:val="1"/>
      <w:numFmt w:val="bullet"/>
      <w:lvlText w:val=""/>
      <w:lvlJc w:val="left"/>
      <w:pPr>
        <w:ind w:left="5106" w:hanging="360"/>
      </w:pPr>
      <w:rPr>
        <w:rFonts w:ascii="Symbol" w:hAnsi="Symbol" w:hint="default"/>
      </w:rPr>
    </w:lvl>
    <w:lvl w:ilvl="7" w:tplc="04150019">
      <w:start w:val="1"/>
      <w:numFmt w:val="bullet"/>
      <w:lvlText w:val="o"/>
      <w:lvlJc w:val="left"/>
      <w:pPr>
        <w:ind w:left="5826" w:hanging="360"/>
      </w:pPr>
      <w:rPr>
        <w:rFonts w:ascii="Courier New" w:hAnsi="Courier New" w:hint="default"/>
      </w:rPr>
    </w:lvl>
    <w:lvl w:ilvl="8" w:tplc="0415001B">
      <w:start w:val="1"/>
      <w:numFmt w:val="bullet"/>
      <w:lvlText w:val=""/>
      <w:lvlJc w:val="left"/>
      <w:pPr>
        <w:ind w:left="6546" w:hanging="360"/>
      </w:pPr>
      <w:rPr>
        <w:rFonts w:ascii="Wingdings" w:hAnsi="Wingdings" w:hint="default"/>
      </w:rPr>
    </w:lvl>
  </w:abstractNum>
  <w:abstractNum w:abstractNumId="45">
    <w:nsid w:val="5806372F"/>
    <w:multiLevelType w:val="hybridMultilevel"/>
    <w:tmpl w:val="5FE2C644"/>
    <w:lvl w:ilvl="0" w:tplc="D2FCA3D0">
      <w:start w:val="1"/>
      <w:numFmt w:val="decimal"/>
      <w:lvlText w:val="%1."/>
      <w:lvlJc w:val="left"/>
      <w:pPr>
        <w:tabs>
          <w:tab w:val="num" w:pos="397"/>
        </w:tabs>
        <w:ind w:left="397" w:hanging="397"/>
      </w:pPr>
      <w:rPr>
        <w:b w:val="0"/>
        <w:color w:val="auto"/>
      </w:rPr>
    </w:lvl>
    <w:lvl w:ilvl="1" w:tplc="CB040ADC">
      <w:start w:val="1"/>
      <w:numFmt w:val="decimal"/>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nsid w:val="58EC0E11"/>
    <w:multiLevelType w:val="hybridMultilevel"/>
    <w:tmpl w:val="A7086E14"/>
    <w:name w:val="WW8Num133"/>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7">
    <w:nsid w:val="5C2F3E31"/>
    <w:multiLevelType w:val="multilevel"/>
    <w:tmpl w:val="49C4680E"/>
    <w:lvl w:ilvl="0">
      <w:start w:val="2"/>
      <w:numFmt w:val="lowerLetter"/>
      <w:lvlText w:val="%1)"/>
      <w:lvlJc w:val="left"/>
      <w:pPr>
        <w:ind w:left="720" w:hanging="360"/>
      </w:pPr>
      <w:rPr>
        <w:rFonts w:hint="default"/>
        <w:b/>
      </w:rPr>
    </w:lvl>
    <w:lvl w:ilvl="1">
      <w:start w:val="1"/>
      <w:numFmt w:val="decimal"/>
      <w:isLgl/>
      <w:lvlText w:val="%1.%2."/>
      <w:lvlJc w:val="left"/>
      <w:pPr>
        <w:ind w:left="562"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5F1326A7"/>
    <w:multiLevelType w:val="hybridMultilevel"/>
    <w:tmpl w:val="E8E2E094"/>
    <w:lvl w:ilvl="0" w:tplc="3438DA2C">
      <w:start w:val="1"/>
      <w:numFmt w:val="lowerLetter"/>
      <w:lvlText w:val="%1)"/>
      <w:lvlJc w:val="left"/>
      <w:pPr>
        <w:ind w:left="720" w:hanging="360"/>
      </w:pPr>
      <w:rPr>
        <w:rFonts w:ascii="Times New Roman" w:eastAsia="Times New Roman"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C5F528B"/>
    <w:multiLevelType w:val="hybridMultilevel"/>
    <w:tmpl w:val="E6DAF8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70AC3F01"/>
    <w:multiLevelType w:val="hybridMultilevel"/>
    <w:tmpl w:val="804EA23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71906ABE"/>
    <w:multiLevelType w:val="hybridMultilevel"/>
    <w:tmpl w:val="C1348D18"/>
    <w:lvl w:ilvl="0" w:tplc="3BEA1122">
      <w:start w:val="1"/>
      <w:numFmt w:val="decimal"/>
      <w:lvlText w:val="%1)"/>
      <w:lvlJc w:val="left"/>
      <w:pPr>
        <w:ind w:left="720" w:hanging="360"/>
      </w:pPr>
      <w:rPr>
        <w:b w:val="0"/>
        <w:strike w:val="0"/>
        <w:dstrike w:val="0"/>
        <w:color w:val="00000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6F9797E"/>
    <w:multiLevelType w:val="hybridMultilevel"/>
    <w:tmpl w:val="43740B3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7DD06F8A"/>
    <w:multiLevelType w:val="hybridMultilevel"/>
    <w:tmpl w:val="B002D3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1"/>
  </w:num>
  <w:num w:numId="2">
    <w:abstractNumId w:val="35"/>
  </w:num>
  <w:num w:numId="3">
    <w:abstractNumId w:val="40"/>
  </w:num>
  <w:num w:numId="4">
    <w:abstractNumId w:val="40"/>
    <w:lvlOverride w:ilvl="0">
      <w:startOverride w:val="1"/>
    </w:lvlOverride>
  </w:num>
  <w:num w:numId="5">
    <w:abstractNumId w:val="48"/>
  </w:num>
  <w:num w:numId="6">
    <w:abstractNumId w:val="49"/>
  </w:num>
  <w:num w:numId="7">
    <w:abstractNumId w:val="27"/>
  </w:num>
  <w:num w:numId="8">
    <w:abstractNumId w:val="53"/>
  </w:num>
  <w:num w:numId="9">
    <w:abstractNumId w:val="19"/>
  </w:num>
  <w:num w:numId="10">
    <w:abstractNumId w:val="42"/>
  </w:num>
  <w:num w:numId="11">
    <w:abstractNumId w:val="20"/>
  </w:num>
  <w:num w:numId="12">
    <w:abstractNumId w:val="50"/>
  </w:num>
  <w:num w:numId="13">
    <w:abstractNumId w:val="36"/>
  </w:num>
  <w:num w:numId="14">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2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0"/>
  </w:num>
  <w:num w:numId="20">
    <w:abstractNumId w:val="37"/>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4"/>
  </w:num>
  <w:num w:numId="24">
    <w:abstractNumId w:val="26"/>
  </w:num>
  <w:num w:numId="25">
    <w:abstractNumId w:val="18"/>
  </w:num>
  <w:num w:numId="26">
    <w:abstractNumId w:val="38"/>
  </w:num>
  <w:num w:numId="27">
    <w:abstractNumId w:val="11"/>
  </w:num>
  <w:num w:numId="28">
    <w:abstractNumId w:val="51"/>
  </w:num>
  <w:num w:numId="29">
    <w:abstractNumId w:val="25"/>
  </w:num>
  <w:num w:numId="30">
    <w:abstractNumId w:val="12"/>
  </w:num>
  <w:num w:numId="31">
    <w:abstractNumId w:val="28"/>
  </w:num>
  <w:num w:numId="32">
    <w:abstractNumId w:val="47"/>
  </w:num>
  <w:num w:numId="33">
    <w:abstractNumId w:val="15"/>
  </w:num>
  <w:num w:numId="34">
    <w:abstractNumId w:val="41"/>
  </w:num>
  <w:num w:numId="35">
    <w:abstractNumId w:val="33"/>
  </w:num>
  <w:num w:numId="36">
    <w:abstractNumId w:val="13"/>
  </w:num>
  <w:num w:numId="37">
    <w:abstractNumId w:val="16"/>
  </w:num>
  <w:num w:numId="38">
    <w:abstractNumId w:val="23"/>
  </w:num>
  <w:num w:numId="39">
    <w:abstractNumId w:val="39"/>
  </w:num>
  <w:num w:numId="40">
    <w:abstractNumId w:val="5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366FD2"/>
    <w:rsid w:val="00001DCD"/>
    <w:rsid w:val="00001E23"/>
    <w:rsid w:val="00002009"/>
    <w:rsid w:val="0000250F"/>
    <w:rsid w:val="0000419C"/>
    <w:rsid w:val="000048D7"/>
    <w:rsid w:val="000051E0"/>
    <w:rsid w:val="00006610"/>
    <w:rsid w:val="00007993"/>
    <w:rsid w:val="00007DA1"/>
    <w:rsid w:val="0001128A"/>
    <w:rsid w:val="000113F3"/>
    <w:rsid w:val="000116BA"/>
    <w:rsid w:val="000122DF"/>
    <w:rsid w:val="00012A9A"/>
    <w:rsid w:val="00012AA3"/>
    <w:rsid w:val="00012C88"/>
    <w:rsid w:val="0001496A"/>
    <w:rsid w:val="0001685E"/>
    <w:rsid w:val="00016944"/>
    <w:rsid w:val="000172BB"/>
    <w:rsid w:val="0002018A"/>
    <w:rsid w:val="00020CAA"/>
    <w:rsid w:val="0002281C"/>
    <w:rsid w:val="0002367B"/>
    <w:rsid w:val="00023F9D"/>
    <w:rsid w:val="0002474A"/>
    <w:rsid w:val="0002484E"/>
    <w:rsid w:val="00024C1B"/>
    <w:rsid w:val="000254F8"/>
    <w:rsid w:val="0002560F"/>
    <w:rsid w:val="00025B2C"/>
    <w:rsid w:val="00026680"/>
    <w:rsid w:val="0002697A"/>
    <w:rsid w:val="00027496"/>
    <w:rsid w:val="000275D7"/>
    <w:rsid w:val="00027865"/>
    <w:rsid w:val="00027D14"/>
    <w:rsid w:val="00027D2A"/>
    <w:rsid w:val="0003002D"/>
    <w:rsid w:val="000301E3"/>
    <w:rsid w:val="00030DB0"/>
    <w:rsid w:val="00032052"/>
    <w:rsid w:val="000328BD"/>
    <w:rsid w:val="000335B7"/>
    <w:rsid w:val="000337B3"/>
    <w:rsid w:val="00033967"/>
    <w:rsid w:val="00033A84"/>
    <w:rsid w:val="00033B2D"/>
    <w:rsid w:val="00035C7D"/>
    <w:rsid w:val="000363E2"/>
    <w:rsid w:val="000371C5"/>
    <w:rsid w:val="000379B2"/>
    <w:rsid w:val="00041F12"/>
    <w:rsid w:val="00042EFD"/>
    <w:rsid w:val="00043237"/>
    <w:rsid w:val="00043763"/>
    <w:rsid w:val="00044017"/>
    <w:rsid w:val="0004557A"/>
    <w:rsid w:val="000546C7"/>
    <w:rsid w:val="00054A09"/>
    <w:rsid w:val="00054EB6"/>
    <w:rsid w:val="00055816"/>
    <w:rsid w:val="00056705"/>
    <w:rsid w:val="0005727A"/>
    <w:rsid w:val="000572FB"/>
    <w:rsid w:val="000617E4"/>
    <w:rsid w:val="00061ECA"/>
    <w:rsid w:val="00062955"/>
    <w:rsid w:val="00062A97"/>
    <w:rsid w:val="000636B4"/>
    <w:rsid w:val="00063AF5"/>
    <w:rsid w:val="00063E88"/>
    <w:rsid w:val="00064393"/>
    <w:rsid w:val="00065803"/>
    <w:rsid w:val="00066521"/>
    <w:rsid w:val="00066B74"/>
    <w:rsid w:val="0006721A"/>
    <w:rsid w:val="000673F2"/>
    <w:rsid w:val="0006741D"/>
    <w:rsid w:val="00067D74"/>
    <w:rsid w:val="000707DD"/>
    <w:rsid w:val="00070DE7"/>
    <w:rsid w:val="0007143C"/>
    <w:rsid w:val="000725FB"/>
    <w:rsid w:val="00072D00"/>
    <w:rsid w:val="000732BC"/>
    <w:rsid w:val="00073C48"/>
    <w:rsid w:val="000743CA"/>
    <w:rsid w:val="00074DCD"/>
    <w:rsid w:val="000754E6"/>
    <w:rsid w:val="00075E19"/>
    <w:rsid w:val="00076046"/>
    <w:rsid w:val="00076139"/>
    <w:rsid w:val="00076C62"/>
    <w:rsid w:val="00076D73"/>
    <w:rsid w:val="00076E5C"/>
    <w:rsid w:val="00076FF4"/>
    <w:rsid w:val="000821CF"/>
    <w:rsid w:val="000825A2"/>
    <w:rsid w:val="00082A6C"/>
    <w:rsid w:val="000839DD"/>
    <w:rsid w:val="0008408E"/>
    <w:rsid w:val="000847F6"/>
    <w:rsid w:val="000848DE"/>
    <w:rsid w:val="000849A2"/>
    <w:rsid w:val="00084A8E"/>
    <w:rsid w:val="00085A92"/>
    <w:rsid w:val="000862C1"/>
    <w:rsid w:val="00086880"/>
    <w:rsid w:val="00086DED"/>
    <w:rsid w:val="0008734E"/>
    <w:rsid w:val="00087FF8"/>
    <w:rsid w:val="00091AD3"/>
    <w:rsid w:val="0009256C"/>
    <w:rsid w:val="00092F78"/>
    <w:rsid w:val="0009381A"/>
    <w:rsid w:val="0009678C"/>
    <w:rsid w:val="0009758E"/>
    <w:rsid w:val="0009774A"/>
    <w:rsid w:val="00097ED5"/>
    <w:rsid w:val="000A06CA"/>
    <w:rsid w:val="000A0E6D"/>
    <w:rsid w:val="000A0FE8"/>
    <w:rsid w:val="000A11E0"/>
    <w:rsid w:val="000A13DA"/>
    <w:rsid w:val="000A18CF"/>
    <w:rsid w:val="000A1E4B"/>
    <w:rsid w:val="000A24A1"/>
    <w:rsid w:val="000A2996"/>
    <w:rsid w:val="000A3854"/>
    <w:rsid w:val="000A420A"/>
    <w:rsid w:val="000A48CD"/>
    <w:rsid w:val="000A4D1C"/>
    <w:rsid w:val="000A50F0"/>
    <w:rsid w:val="000A52C8"/>
    <w:rsid w:val="000A5445"/>
    <w:rsid w:val="000A5A25"/>
    <w:rsid w:val="000B11A0"/>
    <w:rsid w:val="000B17AD"/>
    <w:rsid w:val="000B3555"/>
    <w:rsid w:val="000B369A"/>
    <w:rsid w:val="000B3AE7"/>
    <w:rsid w:val="000B3D88"/>
    <w:rsid w:val="000B40FC"/>
    <w:rsid w:val="000B482F"/>
    <w:rsid w:val="000B5D63"/>
    <w:rsid w:val="000B7658"/>
    <w:rsid w:val="000C00E4"/>
    <w:rsid w:val="000C0255"/>
    <w:rsid w:val="000C03E3"/>
    <w:rsid w:val="000C073D"/>
    <w:rsid w:val="000C0D03"/>
    <w:rsid w:val="000C1240"/>
    <w:rsid w:val="000C1FA0"/>
    <w:rsid w:val="000C2AEC"/>
    <w:rsid w:val="000C3925"/>
    <w:rsid w:val="000C464B"/>
    <w:rsid w:val="000C474B"/>
    <w:rsid w:val="000C4E8E"/>
    <w:rsid w:val="000C5740"/>
    <w:rsid w:val="000C5A79"/>
    <w:rsid w:val="000C6982"/>
    <w:rsid w:val="000C6E1D"/>
    <w:rsid w:val="000C7922"/>
    <w:rsid w:val="000C7A1A"/>
    <w:rsid w:val="000D2ECA"/>
    <w:rsid w:val="000D3F68"/>
    <w:rsid w:val="000D41AF"/>
    <w:rsid w:val="000D4EA9"/>
    <w:rsid w:val="000D59EB"/>
    <w:rsid w:val="000D5CC1"/>
    <w:rsid w:val="000E0517"/>
    <w:rsid w:val="000E06EE"/>
    <w:rsid w:val="000E1FD1"/>
    <w:rsid w:val="000E25F0"/>
    <w:rsid w:val="000E2F66"/>
    <w:rsid w:val="000E306D"/>
    <w:rsid w:val="000E3225"/>
    <w:rsid w:val="000E3830"/>
    <w:rsid w:val="000E4007"/>
    <w:rsid w:val="000E530E"/>
    <w:rsid w:val="000E5B45"/>
    <w:rsid w:val="000E5DB2"/>
    <w:rsid w:val="000E7639"/>
    <w:rsid w:val="000F1AD2"/>
    <w:rsid w:val="000F1F88"/>
    <w:rsid w:val="000F2065"/>
    <w:rsid w:val="000F2711"/>
    <w:rsid w:val="000F2BD7"/>
    <w:rsid w:val="000F2C6E"/>
    <w:rsid w:val="000F2D35"/>
    <w:rsid w:val="000F3506"/>
    <w:rsid w:val="000F3668"/>
    <w:rsid w:val="000F3CE9"/>
    <w:rsid w:val="000F3E7B"/>
    <w:rsid w:val="000F4189"/>
    <w:rsid w:val="000F47A4"/>
    <w:rsid w:val="000F5737"/>
    <w:rsid w:val="000F5BDE"/>
    <w:rsid w:val="000F5E6F"/>
    <w:rsid w:val="000F621E"/>
    <w:rsid w:val="000F6555"/>
    <w:rsid w:val="000F6BA6"/>
    <w:rsid w:val="000F73B6"/>
    <w:rsid w:val="000F7924"/>
    <w:rsid w:val="000F7970"/>
    <w:rsid w:val="000F7AB2"/>
    <w:rsid w:val="00100754"/>
    <w:rsid w:val="00102DD7"/>
    <w:rsid w:val="001032DD"/>
    <w:rsid w:val="00104D68"/>
    <w:rsid w:val="001051FE"/>
    <w:rsid w:val="00105516"/>
    <w:rsid w:val="00106136"/>
    <w:rsid w:val="00106D2F"/>
    <w:rsid w:val="00106D70"/>
    <w:rsid w:val="00110136"/>
    <w:rsid w:val="00111960"/>
    <w:rsid w:val="00111E95"/>
    <w:rsid w:val="00112532"/>
    <w:rsid w:val="00112609"/>
    <w:rsid w:val="001126A1"/>
    <w:rsid w:val="0011283B"/>
    <w:rsid w:val="00112843"/>
    <w:rsid w:val="00112FAC"/>
    <w:rsid w:val="00113412"/>
    <w:rsid w:val="00113445"/>
    <w:rsid w:val="001138F2"/>
    <w:rsid w:val="00113C94"/>
    <w:rsid w:val="00114B21"/>
    <w:rsid w:val="001150A8"/>
    <w:rsid w:val="001154D2"/>
    <w:rsid w:val="001169EA"/>
    <w:rsid w:val="00117435"/>
    <w:rsid w:val="00117C3B"/>
    <w:rsid w:val="0012059E"/>
    <w:rsid w:val="0012166C"/>
    <w:rsid w:val="0012263F"/>
    <w:rsid w:val="00122AB1"/>
    <w:rsid w:val="00122B43"/>
    <w:rsid w:val="00123E85"/>
    <w:rsid w:val="00124D2D"/>
    <w:rsid w:val="00126A55"/>
    <w:rsid w:val="001273C6"/>
    <w:rsid w:val="00127C7F"/>
    <w:rsid w:val="00130F8F"/>
    <w:rsid w:val="00131180"/>
    <w:rsid w:val="001315C0"/>
    <w:rsid w:val="00132735"/>
    <w:rsid w:val="0013280E"/>
    <w:rsid w:val="00133C46"/>
    <w:rsid w:val="001359C1"/>
    <w:rsid w:val="001362F5"/>
    <w:rsid w:val="001365EA"/>
    <w:rsid w:val="00136878"/>
    <w:rsid w:val="00137EA4"/>
    <w:rsid w:val="0014035C"/>
    <w:rsid w:val="001413B0"/>
    <w:rsid w:val="00143695"/>
    <w:rsid w:val="00144BD6"/>
    <w:rsid w:val="0014528A"/>
    <w:rsid w:val="00145644"/>
    <w:rsid w:val="00147229"/>
    <w:rsid w:val="00150D45"/>
    <w:rsid w:val="00150FEF"/>
    <w:rsid w:val="0015123E"/>
    <w:rsid w:val="00151B22"/>
    <w:rsid w:val="001535A5"/>
    <w:rsid w:val="00154776"/>
    <w:rsid w:val="00154CE7"/>
    <w:rsid w:val="00154D4A"/>
    <w:rsid w:val="001556F7"/>
    <w:rsid w:val="00155D63"/>
    <w:rsid w:val="00155EDF"/>
    <w:rsid w:val="00156C7E"/>
    <w:rsid w:val="00157B1A"/>
    <w:rsid w:val="001602C5"/>
    <w:rsid w:val="00161D16"/>
    <w:rsid w:val="00161D23"/>
    <w:rsid w:val="0016219A"/>
    <w:rsid w:val="001637CC"/>
    <w:rsid w:val="00164CF3"/>
    <w:rsid w:val="00165779"/>
    <w:rsid w:val="00166A53"/>
    <w:rsid w:val="00166F9E"/>
    <w:rsid w:val="0016714A"/>
    <w:rsid w:val="001678E8"/>
    <w:rsid w:val="0017005D"/>
    <w:rsid w:val="0017053D"/>
    <w:rsid w:val="00170D10"/>
    <w:rsid w:val="00171365"/>
    <w:rsid w:val="00172303"/>
    <w:rsid w:val="00172754"/>
    <w:rsid w:val="00172B92"/>
    <w:rsid w:val="00173718"/>
    <w:rsid w:val="001740A3"/>
    <w:rsid w:val="00175307"/>
    <w:rsid w:val="00177161"/>
    <w:rsid w:val="00177611"/>
    <w:rsid w:val="00177CAF"/>
    <w:rsid w:val="00177D43"/>
    <w:rsid w:val="0018012A"/>
    <w:rsid w:val="001801BE"/>
    <w:rsid w:val="00180788"/>
    <w:rsid w:val="00180AC2"/>
    <w:rsid w:val="00180BF6"/>
    <w:rsid w:val="00180C9F"/>
    <w:rsid w:val="00180CC3"/>
    <w:rsid w:val="00181A0A"/>
    <w:rsid w:val="001820CB"/>
    <w:rsid w:val="00182791"/>
    <w:rsid w:val="001828F2"/>
    <w:rsid w:val="00182BCF"/>
    <w:rsid w:val="00183AB4"/>
    <w:rsid w:val="001857CF"/>
    <w:rsid w:val="0018595A"/>
    <w:rsid w:val="001861C5"/>
    <w:rsid w:val="001875FF"/>
    <w:rsid w:val="00187E71"/>
    <w:rsid w:val="00190467"/>
    <w:rsid w:val="00190698"/>
    <w:rsid w:val="00191083"/>
    <w:rsid w:val="00192019"/>
    <w:rsid w:val="00192718"/>
    <w:rsid w:val="001927E0"/>
    <w:rsid w:val="00193A16"/>
    <w:rsid w:val="00193A2D"/>
    <w:rsid w:val="00193E98"/>
    <w:rsid w:val="001942FC"/>
    <w:rsid w:val="00194BBB"/>
    <w:rsid w:val="00195142"/>
    <w:rsid w:val="00195452"/>
    <w:rsid w:val="0019545F"/>
    <w:rsid w:val="00195A44"/>
    <w:rsid w:val="00195A9A"/>
    <w:rsid w:val="00196425"/>
    <w:rsid w:val="001A096A"/>
    <w:rsid w:val="001A09ED"/>
    <w:rsid w:val="001A1B03"/>
    <w:rsid w:val="001A1B9B"/>
    <w:rsid w:val="001A44D6"/>
    <w:rsid w:val="001A4705"/>
    <w:rsid w:val="001A4CAA"/>
    <w:rsid w:val="001A52AE"/>
    <w:rsid w:val="001A6521"/>
    <w:rsid w:val="001A68C8"/>
    <w:rsid w:val="001A740A"/>
    <w:rsid w:val="001A751C"/>
    <w:rsid w:val="001A7657"/>
    <w:rsid w:val="001A7BC4"/>
    <w:rsid w:val="001B182B"/>
    <w:rsid w:val="001B1CBB"/>
    <w:rsid w:val="001B33AC"/>
    <w:rsid w:val="001B3548"/>
    <w:rsid w:val="001B3652"/>
    <w:rsid w:val="001B44F9"/>
    <w:rsid w:val="001B5D0A"/>
    <w:rsid w:val="001B6D63"/>
    <w:rsid w:val="001B7621"/>
    <w:rsid w:val="001B7A28"/>
    <w:rsid w:val="001B7B8C"/>
    <w:rsid w:val="001B7FD7"/>
    <w:rsid w:val="001C0119"/>
    <w:rsid w:val="001C1696"/>
    <w:rsid w:val="001C1727"/>
    <w:rsid w:val="001C1958"/>
    <w:rsid w:val="001C1B2D"/>
    <w:rsid w:val="001C222D"/>
    <w:rsid w:val="001C2439"/>
    <w:rsid w:val="001C38D1"/>
    <w:rsid w:val="001C4366"/>
    <w:rsid w:val="001C4ECE"/>
    <w:rsid w:val="001C5ACE"/>
    <w:rsid w:val="001C5C30"/>
    <w:rsid w:val="001C67CE"/>
    <w:rsid w:val="001C6DCB"/>
    <w:rsid w:val="001C79BC"/>
    <w:rsid w:val="001C7CDA"/>
    <w:rsid w:val="001D28C7"/>
    <w:rsid w:val="001D2CA8"/>
    <w:rsid w:val="001D2DD9"/>
    <w:rsid w:val="001D3189"/>
    <w:rsid w:val="001D34D1"/>
    <w:rsid w:val="001D3E8C"/>
    <w:rsid w:val="001D633B"/>
    <w:rsid w:val="001D6A61"/>
    <w:rsid w:val="001E0284"/>
    <w:rsid w:val="001E129E"/>
    <w:rsid w:val="001E15F2"/>
    <w:rsid w:val="001E18C9"/>
    <w:rsid w:val="001E1CC4"/>
    <w:rsid w:val="001E1EA0"/>
    <w:rsid w:val="001E2D93"/>
    <w:rsid w:val="001E3146"/>
    <w:rsid w:val="001E36D7"/>
    <w:rsid w:val="001E3710"/>
    <w:rsid w:val="001E467E"/>
    <w:rsid w:val="001E4EEF"/>
    <w:rsid w:val="001E5ED1"/>
    <w:rsid w:val="001E67BD"/>
    <w:rsid w:val="001E6E2F"/>
    <w:rsid w:val="001E6FE6"/>
    <w:rsid w:val="001E707C"/>
    <w:rsid w:val="001E7487"/>
    <w:rsid w:val="001F03F4"/>
    <w:rsid w:val="001F219F"/>
    <w:rsid w:val="001F2445"/>
    <w:rsid w:val="001F2DEF"/>
    <w:rsid w:val="001F3533"/>
    <w:rsid w:val="001F3862"/>
    <w:rsid w:val="001F55DB"/>
    <w:rsid w:val="001F5719"/>
    <w:rsid w:val="001F66B7"/>
    <w:rsid w:val="001F68E0"/>
    <w:rsid w:val="001F6D93"/>
    <w:rsid w:val="00200DFE"/>
    <w:rsid w:val="00200ED4"/>
    <w:rsid w:val="00201694"/>
    <w:rsid w:val="0020219E"/>
    <w:rsid w:val="00202944"/>
    <w:rsid w:val="0020299C"/>
    <w:rsid w:val="0020412A"/>
    <w:rsid w:val="00206292"/>
    <w:rsid w:val="00206303"/>
    <w:rsid w:val="002106B8"/>
    <w:rsid w:val="0021510E"/>
    <w:rsid w:val="0021545C"/>
    <w:rsid w:val="00215C89"/>
    <w:rsid w:val="002163AA"/>
    <w:rsid w:val="00216B86"/>
    <w:rsid w:val="00222F56"/>
    <w:rsid w:val="0022500B"/>
    <w:rsid w:val="0022510A"/>
    <w:rsid w:val="002253F4"/>
    <w:rsid w:val="00227D15"/>
    <w:rsid w:val="0023035D"/>
    <w:rsid w:val="00230375"/>
    <w:rsid w:val="00230798"/>
    <w:rsid w:val="00230BAC"/>
    <w:rsid w:val="002311BA"/>
    <w:rsid w:val="00231758"/>
    <w:rsid w:val="00231AD4"/>
    <w:rsid w:val="00231E95"/>
    <w:rsid w:val="00232297"/>
    <w:rsid w:val="00232701"/>
    <w:rsid w:val="00232BFB"/>
    <w:rsid w:val="002333F4"/>
    <w:rsid w:val="0023537D"/>
    <w:rsid w:val="002357BF"/>
    <w:rsid w:val="00236066"/>
    <w:rsid w:val="00237E06"/>
    <w:rsid w:val="002402C9"/>
    <w:rsid w:val="00240817"/>
    <w:rsid w:val="00240A7C"/>
    <w:rsid w:val="00240B0D"/>
    <w:rsid w:val="002410EA"/>
    <w:rsid w:val="00241422"/>
    <w:rsid w:val="00241EEC"/>
    <w:rsid w:val="00243B62"/>
    <w:rsid w:val="002443FB"/>
    <w:rsid w:val="0024590E"/>
    <w:rsid w:val="00247075"/>
    <w:rsid w:val="002473F1"/>
    <w:rsid w:val="00247412"/>
    <w:rsid w:val="002502BA"/>
    <w:rsid w:val="00250996"/>
    <w:rsid w:val="002510C8"/>
    <w:rsid w:val="0025162A"/>
    <w:rsid w:val="00251B40"/>
    <w:rsid w:val="0025249B"/>
    <w:rsid w:val="00253697"/>
    <w:rsid w:val="0025458F"/>
    <w:rsid w:val="00254EF7"/>
    <w:rsid w:val="00255172"/>
    <w:rsid w:val="00255220"/>
    <w:rsid w:val="002553D2"/>
    <w:rsid w:val="00255B1C"/>
    <w:rsid w:val="00256745"/>
    <w:rsid w:val="00257B73"/>
    <w:rsid w:val="002609CD"/>
    <w:rsid w:val="002609DD"/>
    <w:rsid w:val="00260E3F"/>
    <w:rsid w:val="0026297F"/>
    <w:rsid w:val="00262AAD"/>
    <w:rsid w:val="00262D9F"/>
    <w:rsid w:val="00263F82"/>
    <w:rsid w:val="00264AEC"/>
    <w:rsid w:val="002657E3"/>
    <w:rsid w:val="00266A3F"/>
    <w:rsid w:val="002676B1"/>
    <w:rsid w:val="00267B03"/>
    <w:rsid w:val="00270493"/>
    <w:rsid w:val="00270D9D"/>
    <w:rsid w:val="00270F7F"/>
    <w:rsid w:val="002728BC"/>
    <w:rsid w:val="00272D79"/>
    <w:rsid w:val="00273C22"/>
    <w:rsid w:val="00276150"/>
    <w:rsid w:val="002779C3"/>
    <w:rsid w:val="0028034E"/>
    <w:rsid w:val="00281298"/>
    <w:rsid w:val="002814B5"/>
    <w:rsid w:val="00281936"/>
    <w:rsid w:val="00281F1F"/>
    <w:rsid w:val="002827E9"/>
    <w:rsid w:val="00285223"/>
    <w:rsid w:val="002852A8"/>
    <w:rsid w:val="0028627A"/>
    <w:rsid w:val="002862EB"/>
    <w:rsid w:val="00286C67"/>
    <w:rsid w:val="00286EAE"/>
    <w:rsid w:val="002873DF"/>
    <w:rsid w:val="0029160D"/>
    <w:rsid w:val="0029180A"/>
    <w:rsid w:val="002922E0"/>
    <w:rsid w:val="00293023"/>
    <w:rsid w:val="0029306C"/>
    <w:rsid w:val="002937B2"/>
    <w:rsid w:val="00294340"/>
    <w:rsid w:val="0029536B"/>
    <w:rsid w:val="002958F0"/>
    <w:rsid w:val="002965CA"/>
    <w:rsid w:val="0029689D"/>
    <w:rsid w:val="002969D0"/>
    <w:rsid w:val="00296B19"/>
    <w:rsid w:val="00297617"/>
    <w:rsid w:val="002A0CBC"/>
    <w:rsid w:val="002A1208"/>
    <w:rsid w:val="002A1E39"/>
    <w:rsid w:val="002A2059"/>
    <w:rsid w:val="002A4105"/>
    <w:rsid w:val="002A4227"/>
    <w:rsid w:val="002A64AE"/>
    <w:rsid w:val="002B0214"/>
    <w:rsid w:val="002B02A8"/>
    <w:rsid w:val="002B16DA"/>
    <w:rsid w:val="002B2C71"/>
    <w:rsid w:val="002B3210"/>
    <w:rsid w:val="002B3734"/>
    <w:rsid w:val="002B398B"/>
    <w:rsid w:val="002B3FD4"/>
    <w:rsid w:val="002B425B"/>
    <w:rsid w:val="002B5140"/>
    <w:rsid w:val="002B561F"/>
    <w:rsid w:val="002B581F"/>
    <w:rsid w:val="002B5F4E"/>
    <w:rsid w:val="002B7BC3"/>
    <w:rsid w:val="002C0FCD"/>
    <w:rsid w:val="002C1797"/>
    <w:rsid w:val="002C1ADC"/>
    <w:rsid w:val="002C1BC0"/>
    <w:rsid w:val="002C2FA6"/>
    <w:rsid w:val="002C3A13"/>
    <w:rsid w:val="002C4810"/>
    <w:rsid w:val="002C52DF"/>
    <w:rsid w:val="002C57DD"/>
    <w:rsid w:val="002C6B0E"/>
    <w:rsid w:val="002C6E5B"/>
    <w:rsid w:val="002C7C40"/>
    <w:rsid w:val="002C7E9E"/>
    <w:rsid w:val="002D15D9"/>
    <w:rsid w:val="002D218D"/>
    <w:rsid w:val="002D2855"/>
    <w:rsid w:val="002D2D57"/>
    <w:rsid w:val="002D3BDD"/>
    <w:rsid w:val="002D41AA"/>
    <w:rsid w:val="002D481B"/>
    <w:rsid w:val="002D4C33"/>
    <w:rsid w:val="002D4DFC"/>
    <w:rsid w:val="002D54DA"/>
    <w:rsid w:val="002D583B"/>
    <w:rsid w:val="002D5FBE"/>
    <w:rsid w:val="002D6769"/>
    <w:rsid w:val="002D7BDE"/>
    <w:rsid w:val="002E0DF1"/>
    <w:rsid w:val="002E2C26"/>
    <w:rsid w:val="002E5345"/>
    <w:rsid w:val="002E59E5"/>
    <w:rsid w:val="002E6047"/>
    <w:rsid w:val="002E6091"/>
    <w:rsid w:val="002E6970"/>
    <w:rsid w:val="002E7B4B"/>
    <w:rsid w:val="002F042D"/>
    <w:rsid w:val="002F0D61"/>
    <w:rsid w:val="002F3521"/>
    <w:rsid w:val="002F4236"/>
    <w:rsid w:val="002F5AF8"/>
    <w:rsid w:val="002F5ECB"/>
    <w:rsid w:val="002F6CF6"/>
    <w:rsid w:val="002F6FA6"/>
    <w:rsid w:val="003014B7"/>
    <w:rsid w:val="00301642"/>
    <w:rsid w:val="00301CBC"/>
    <w:rsid w:val="003026F5"/>
    <w:rsid w:val="003029F7"/>
    <w:rsid w:val="00302BC1"/>
    <w:rsid w:val="00302FCD"/>
    <w:rsid w:val="00304B98"/>
    <w:rsid w:val="00304BF3"/>
    <w:rsid w:val="0030511C"/>
    <w:rsid w:val="003058C5"/>
    <w:rsid w:val="00305A54"/>
    <w:rsid w:val="00306AD0"/>
    <w:rsid w:val="003101E9"/>
    <w:rsid w:val="00310467"/>
    <w:rsid w:val="00310482"/>
    <w:rsid w:val="00310C49"/>
    <w:rsid w:val="00310EF4"/>
    <w:rsid w:val="0031121F"/>
    <w:rsid w:val="0031134D"/>
    <w:rsid w:val="003113FA"/>
    <w:rsid w:val="00311B9D"/>
    <w:rsid w:val="0031354F"/>
    <w:rsid w:val="00315A04"/>
    <w:rsid w:val="00317360"/>
    <w:rsid w:val="00317377"/>
    <w:rsid w:val="003207CC"/>
    <w:rsid w:val="003209DD"/>
    <w:rsid w:val="0032152D"/>
    <w:rsid w:val="003220CA"/>
    <w:rsid w:val="00324EAA"/>
    <w:rsid w:val="00324F90"/>
    <w:rsid w:val="0032555B"/>
    <w:rsid w:val="00326172"/>
    <w:rsid w:val="003261F6"/>
    <w:rsid w:val="00326B55"/>
    <w:rsid w:val="00327233"/>
    <w:rsid w:val="003313A1"/>
    <w:rsid w:val="00331D00"/>
    <w:rsid w:val="00332EE5"/>
    <w:rsid w:val="0033435C"/>
    <w:rsid w:val="003354CE"/>
    <w:rsid w:val="00335548"/>
    <w:rsid w:val="00335D32"/>
    <w:rsid w:val="00335DB9"/>
    <w:rsid w:val="00340145"/>
    <w:rsid w:val="0034040D"/>
    <w:rsid w:val="00340635"/>
    <w:rsid w:val="00340D0B"/>
    <w:rsid w:val="00341412"/>
    <w:rsid w:val="00341990"/>
    <w:rsid w:val="003430AF"/>
    <w:rsid w:val="003439D1"/>
    <w:rsid w:val="00344321"/>
    <w:rsid w:val="0034447C"/>
    <w:rsid w:val="0034458E"/>
    <w:rsid w:val="00344BAB"/>
    <w:rsid w:val="00344F06"/>
    <w:rsid w:val="0034510C"/>
    <w:rsid w:val="0034532C"/>
    <w:rsid w:val="00346FBD"/>
    <w:rsid w:val="00347997"/>
    <w:rsid w:val="00347F3F"/>
    <w:rsid w:val="003525BE"/>
    <w:rsid w:val="00352659"/>
    <w:rsid w:val="00352BEB"/>
    <w:rsid w:val="003531DC"/>
    <w:rsid w:val="003535FE"/>
    <w:rsid w:val="00353972"/>
    <w:rsid w:val="003556E9"/>
    <w:rsid w:val="003566D3"/>
    <w:rsid w:val="003604CF"/>
    <w:rsid w:val="00360B12"/>
    <w:rsid w:val="00362937"/>
    <w:rsid w:val="003641DE"/>
    <w:rsid w:val="00364C57"/>
    <w:rsid w:val="003653F6"/>
    <w:rsid w:val="00366FD2"/>
    <w:rsid w:val="00366FE8"/>
    <w:rsid w:val="003703C6"/>
    <w:rsid w:val="00371A3E"/>
    <w:rsid w:val="0037237C"/>
    <w:rsid w:val="003729A1"/>
    <w:rsid w:val="003737E3"/>
    <w:rsid w:val="00374093"/>
    <w:rsid w:val="003748DB"/>
    <w:rsid w:val="00374B08"/>
    <w:rsid w:val="003752C9"/>
    <w:rsid w:val="003766DF"/>
    <w:rsid w:val="00376AF8"/>
    <w:rsid w:val="003778CD"/>
    <w:rsid w:val="003778E5"/>
    <w:rsid w:val="003801C3"/>
    <w:rsid w:val="0038037F"/>
    <w:rsid w:val="0038202F"/>
    <w:rsid w:val="00382D52"/>
    <w:rsid w:val="00382E3D"/>
    <w:rsid w:val="00383199"/>
    <w:rsid w:val="003834E5"/>
    <w:rsid w:val="00383E80"/>
    <w:rsid w:val="00384147"/>
    <w:rsid w:val="00384419"/>
    <w:rsid w:val="00384BD5"/>
    <w:rsid w:val="003857C2"/>
    <w:rsid w:val="00385CB9"/>
    <w:rsid w:val="00386F9F"/>
    <w:rsid w:val="0038780E"/>
    <w:rsid w:val="00387F8C"/>
    <w:rsid w:val="00391BAC"/>
    <w:rsid w:val="00391CED"/>
    <w:rsid w:val="00391F36"/>
    <w:rsid w:val="00392BB6"/>
    <w:rsid w:val="00392D23"/>
    <w:rsid w:val="00393307"/>
    <w:rsid w:val="0039614C"/>
    <w:rsid w:val="00396638"/>
    <w:rsid w:val="003A01A9"/>
    <w:rsid w:val="003A17E1"/>
    <w:rsid w:val="003A225B"/>
    <w:rsid w:val="003A2AA5"/>
    <w:rsid w:val="003A2C30"/>
    <w:rsid w:val="003A2FFB"/>
    <w:rsid w:val="003A3069"/>
    <w:rsid w:val="003A599C"/>
    <w:rsid w:val="003A5AC3"/>
    <w:rsid w:val="003A630E"/>
    <w:rsid w:val="003A6D75"/>
    <w:rsid w:val="003B00EE"/>
    <w:rsid w:val="003B0682"/>
    <w:rsid w:val="003B1669"/>
    <w:rsid w:val="003B1888"/>
    <w:rsid w:val="003B1FA6"/>
    <w:rsid w:val="003B2118"/>
    <w:rsid w:val="003B3B28"/>
    <w:rsid w:val="003B43CC"/>
    <w:rsid w:val="003B486D"/>
    <w:rsid w:val="003B4B19"/>
    <w:rsid w:val="003B4DAD"/>
    <w:rsid w:val="003B6527"/>
    <w:rsid w:val="003B7504"/>
    <w:rsid w:val="003B7992"/>
    <w:rsid w:val="003C0886"/>
    <w:rsid w:val="003C1CB8"/>
    <w:rsid w:val="003C2D3B"/>
    <w:rsid w:val="003C2D53"/>
    <w:rsid w:val="003C498F"/>
    <w:rsid w:val="003C5090"/>
    <w:rsid w:val="003C5C4D"/>
    <w:rsid w:val="003D03EF"/>
    <w:rsid w:val="003D0B14"/>
    <w:rsid w:val="003D157A"/>
    <w:rsid w:val="003D256E"/>
    <w:rsid w:val="003D2D78"/>
    <w:rsid w:val="003D3144"/>
    <w:rsid w:val="003D3756"/>
    <w:rsid w:val="003D3843"/>
    <w:rsid w:val="003D47F4"/>
    <w:rsid w:val="003D525F"/>
    <w:rsid w:val="003E0F2C"/>
    <w:rsid w:val="003E139A"/>
    <w:rsid w:val="003E23BD"/>
    <w:rsid w:val="003E4538"/>
    <w:rsid w:val="003E5628"/>
    <w:rsid w:val="003E5804"/>
    <w:rsid w:val="003E63FB"/>
    <w:rsid w:val="003E68A7"/>
    <w:rsid w:val="003E6DF3"/>
    <w:rsid w:val="003F1105"/>
    <w:rsid w:val="003F2666"/>
    <w:rsid w:val="003F2784"/>
    <w:rsid w:val="003F40E6"/>
    <w:rsid w:val="003F4B62"/>
    <w:rsid w:val="003F4D0D"/>
    <w:rsid w:val="003F4D16"/>
    <w:rsid w:val="003F4DBE"/>
    <w:rsid w:val="003F4F4A"/>
    <w:rsid w:val="003F5FB0"/>
    <w:rsid w:val="003F7D48"/>
    <w:rsid w:val="004006E8"/>
    <w:rsid w:val="00401273"/>
    <w:rsid w:val="00401354"/>
    <w:rsid w:val="00401CA3"/>
    <w:rsid w:val="00402523"/>
    <w:rsid w:val="00402AF2"/>
    <w:rsid w:val="00404557"/>
    <w:rsid w:val="00404CF3"/>
    <w:rsid w:val="004058AA"/>
    <w:rsid w:val="00405F93"/>
    <w:rsid w:val="0040635F"/>
    <w:rsid w:val="00406AE4"/>
    <w:rsid w:val="00406D39"/>
    <w:rsid w:val="00406EC7"/>
    <w:rsid w:val="00407165"/>
    <w:rsid w:val="00410384"/>
    <w:rsid w:val="004104F6"/>
    <w:rsid w:val="00411C23"/>
    <w:rsid w:val="00411D32"/>
    <w:rsid w:val="004121A5"/>
    <w:rsid w:val="00412C2E"/>
    <w:rsid w:val="00414348"/>
    <w:rsid w:val="0041474B"/>
    <w:rsid w:val="00414769"/>
    <w:rsid w:val="00414E59"/>
    <w:rsid w:val="00415847"/>
    <w:rsid w:val="00416583"/>
    <w:rsid w:val="0041746A"/>
    <w:rsid w:val="004201A3"/>
    <w:rsid w:val="0042051B"/>
    <w:rsid w:val="0042062C"/>
    <w:rsid w:val="00421A59"/>
    <w:rsid w:val="00422449"/>
    <w:rsid w:val="004227A9"/>
    <w:rsid w:val="0042510F"/>
    <w:rsid w:val="00425D3E"/>
    <w:rsid w:val="00425FF7"/>
    <w:rsid w:val="004264F7"/>
    <w:rsid w:val="00427B39"/>
    <w:rsid w:val="0043038C"/>
    <w:rsid w:val="0043043D"/>
    <w:rsid w:val="004313B2"/>
    <w:rsid w:val="004314C0"/>
    <w:rsid w:val="00431877"/>
    <w:rsid w:val="00432005"/>
    <w:rsid w:val="00433568"/>
    <w:rsid w:val="004348EA"/>
    <w:rsid w:val="00434C0E"/>
    <w:rsid w:val="004365DB"/>
    <w:rsid w:val="00436B3F"/>
    <w:rsid w:val="00436D4B"/>
    <w:rsid w:val="00437D79"/>
    <w:rsid w:val="00440D9B"/>
    <w:rsid w:val="00442858"/>
    <w:rsid w:val="004429D8"/>
    <w:rsid w:val="00442AA0"/>
    <w:rsid w:val="004430A3"/>
    <w:rsid w:val="004439AC"/>
    <w:rsid w:val="004440D6"/>
    <w:rsid w:val="00444408"/>
    <w:rsid w:val="00444FD0"/>
    <w:rsid w:val="0044606A"/>
    <w:rsid w:val="00446730"/>
    <w:rsid w:val="00446BE7"/>
    <w:rsid w:val="004478E4"/>
    <w:rsid w:val="00447B5F"/>
    <w:rsid w:val="00447DEC"/>
    <w:rsid w:val="00450D27"/>
    <w:rsid w:val="00451857"/>
    <w:rsid w:val="00453280"/>
    <w:rsid w:val="004534D1"/>
    <w:rsid w:val="00454DA5"/>
    <w:rsid w:val="0045589E"/>
    <w:rsid w:val="00455A12"/>
    <w:rsid w:val="00456C7C"/>
    <w:rsid w:val="00457393"/>
    <w:rsid w:val="00457465"/>
    <w:rsid w:val="00457DC8"/>
    <w:rsid w:val="004612C0"/>
    <w:rsid w:val="0046134C"/>
    <w:rsid w:val="00461736"/>
    <w:rsid w:val="0046240B"/>
    <w:rsid w:val="00463181"/>
    <w:rsid w:val="0046365D"/>
    <w:rsid w:val="00464079"/>
    <w:rsid w:val="004640B8"/>
    <w:rsid w:val="004644B0"/>
    <w:rsid w:val="00464C08"/>
    <w:rsid w:val="00465550"/>
    <w:rsid w:val="00465744"/>
    <w:rsid w:val="00465C5A"/>
    <w:rsid w:val="00466D99"/>
    <w:rsid w:val="0046753A"/>
    <w:rsid w:val="00470BFC"/>
    <w:rsid w:val="00471456"/>
    <w:rsid w:val="00472D6E"/>
    <w:rsid w:val="004732E7"/>
    <w:rsid w:val="00473710"/>
    <w:rsid w:val="00473FCF"/>
    <w:rsid w:val="00474771"/>
    <w:rsid w:val="0047480B"/>
    <w:rsid w:val="00476011"/>
    <w:rsid w:val="004762DD"/>
    <w:rsid w:val="0047769C"/>
    <w:rsid w:val="00482413"/>
    <w:rsid w:val="00482A92"/>
    <w:rsid w:val="00482B23"/>
    <w:rsid w:val="00482D36"/>
    <w:rsid w:val="0048312B"/>
    <w:rsid w:val="0048333D"/>
    <w:rsid w:val="0048382A"/>
    <w:rsid w:val="00483AC7"/>
    <w:rsid w:val="004858EC"/>
    <w:rsid w:val="00490614"/>
    <w:rsid w:val="00491E0B"/>
    <w:rsid w:val="00491F48"/>
    <w:rsid w:val="00492158"/>
    <w:rsid w:val="00492517"/>
    <w:rsid w:val="00493123"/>
    <w:rsid w:val="004935CB"/>
    <w:rsid w:val="00493DBB"/>
    <w:rsid w:val="00494410"/>
    <w:rsid w:val="004954E1"/>
    <w:rsid w:val="00495E72"/>
    <w:rsid w:val="004962BC"/>
    <w:rsid w:val="004965B7"/>
    <w:rsid w:val="00496DA6"/>
    <w:rsid w:val="004979FC"/>
    <w:rsid w:val="00497F1D"/>
    <w:rsid w:val="004A0026"/>
    <w:rsid w:val="004A0A7E"/>
    <w:rsid w:val="004A23F8"/>
    <w:rsid w:val="004A3805"/>
    <w:rsid w:val="004A3D4C"/>
    <w:rsid w:val="004A4BCC"/>
    <w:rsid w:val="004A4C43"/>
    <w:rsid w:val="004A4CA6"/>
    <w:rsid w:val="004A705A"/>
    <w:rsid w:val="004A79A6"/>
    <w:rsid w:val="004B246F"/>
    <w:rsid w:val="004B3C32"/>
    <w:rsid w:val="004B4128"/>
    <w:rsid w:val="004B5375"/>
    <w:rsid w:val="004B7CC5"/>
    <w:rsid w:val="004C084B"/>
    <w:rsid w:val="004C0D89"/>
    <w:rsid w:val="004C3160"/>
    <w:rsid w:val="004C33D9"/>
    <w:rsid w:val="004C3D92"/>
    <w:rsid w:val="004C46F6"/>
    <w:rsid w:val="004C49D5"/>
    <w:rsid w:val="004C4D91"/>
    <w:rsid w:val="004C5B21"/>
    <w:rsid w:val="004C6DEC"/>
    <w:rsid w:val="004C7515"/>
    <w:rsid w:val="004C7542"/>
    <w:rsid w:val="004D09D7"/>
    <w:rsid w:val="004D0C7D"/>
    <w:rsid w:val="004D2388"/>
    <w:rsid w:val="004D24FA"/>
    <w:rsid w:val="004D2BE3"/>
    <w:rsid w:val="004D30AA"/>
    <w:rsid w:val="004D47C8"/>
    <w:rsid w:val="004D4AD3"/>
    <w:rsid w:val="004D5A75"/>
    <w:rsid w:val="004D7619"/>
    <w:rsid w:val="004D787A"/>
    <w:rsid w:val="004E1275"/>
    <w:rsid w:val="004E1732"/>
    <w:rsid w:val="004E1967"/>
    <w:rsid w:val="004E1A00"/>
    <w:rsid w:val="004E2464"/>
    <w:rsid w:val="004E24F4"/>
    <w:rsid w:val="004E70A2"/>
    <w:rsid w:val="004E7E17"/>
    <w:rsid w:val="004F04B3"/>
    <w:rsid w:val="004F15CF"/>
    <w:rsid w:val="004F1AA5"/>
    <w:rsid w:val="004F2DEE"/>
    <w:rsid w:val="004F4007"/>
    <w:rsid w:val="004F427D"/>
    <w:rsid w:val="004F42C0"/>
    <w:rsid w:val="004F554E"/>
    <w:rsid w:val="004F69B1"/>
    <w:rsid w:val="004F778C"/>
    <w:rsid w:val="004F7BD6"/>
    <w:rsid w:val="00500F85"/>
    <w:rsid w:val="0050156E"/>
    <w:rsid w:val="00502304"/>
    <w:rsid w:val="00502CB1"/>
    <w:rsid w:val="00503C8E"/>
    <w:rsid w:val="0050432D"/>
    <w:rsid w:val="005053DC"/>
    <w:rsid w:val="0050697F"/>
    <w:rsid w:val="00506D33"/>
    <w:rsid w:val="0050787D"/>
    <w:rsid w:val="005107F3"/>
    <w:rsid w:val="00511163"/>
    <w:rsid w:val="00512403"/>
    <w:rsid w:val="0051280C"/>
    <w:rsid w:val="00512A42"/>
    <w:rsid w:val="0051380F"/>
    <w:rsid w:val="005138C1"/>
    <w:rsid w:val="00513F4A"/>
    <w:rsid w:val="00517966"/>
    <w:rsid w:val="00517D79"/>
    <w:rsid w:val="0052053E"/>
    <w:rsid w:val="00522DA3"/>
    <w:rsid w:val="00524032"/>
    <w:rsid w:val="00524BF1"/>
    <w:rsid w:val="00524D50"/>
    <w:rsid w:val="005252AE"/>
    <w:rsid w:val="005254E4"/>
    <w:rsid w:val="005256A2"/>
    <w:rsid w:val="0052729C"/>
    <w:rsid w:val="005276A2"/>
    <w:rsid w:val="00527E88"/>
    <w:rsid w:val="005302CE"/>
    <w:rsid w:val="00530565"/>
    <w:rsid w:val="00530791"/>
    <w:rsid w:val="005308B7"/>
    <w:rsid w:val="00531432"/>
    <w:rsid w:val="005314C1"/>
    <w:rsid w:val="005316B8"/>
    <w:rsid w:val="00533556"/>
    <w:rsid w:val="00534A44"/>
    <w:rsid w:val="00534C73"/>
    <w:rsid w:val="00535AC0"/>
    <w:rsid w:val="00536345"/>
    <w:rsid w:val="00536E70"/>
    <w:rsid w:val="00540828"/>
    <w:rsid w:val="00540E77"/>
    <w:rsid w:val="00540FAF"/>
    <w:rsid w:val="00541153"/>
    <w:rsid w:val="00541826"/>
    <w:rsid w:val="00541A46"/>
    <w:rsid w:val="005421C7"/>
    <w:rsid w:val="005424AE"/>
    <w:rsid w:val="00544B7A"/>
    <w:rsid w:val="00545038"/>
    <w:rsid w:val="005458AA"/>
    <w:rsid w:val="005458B0"/>
    <w:rsid w:val="00545DF3"/>
    <w:rsid w:val="0054683D"/>
    <w:rsid w:val="0054750A"/>
    <w:rsid w:val="005508E7"/>
    <w:rsid w:val="00551616"/>
    <w:rsid w:val="00551625"/>
    <w:rsid w:val="005517C3"/>
    <w:rsid w:val="0055327E"/>
    <w:rsid w:val="00554BCF"/>
    <w:rsid w:val="005553E3"/>
    <w:rsid w:val="005569D8"/>
    <w:rsid w:val="005572B4"/>
    <w:rsid w:val="00560166"/>
    <w:rsid w:val="0056043E"/>
    <w:rsid w:val="00560528"/>
    <w:rsid w:val="005605EC"/>
    <w:rsid w:val="00561D47"/>
    <w:rsid w:val="00561D49"/>
    <w:rsid w:val="005620DF"/>
    <w:rsid w:val="00564761"/>
    <w:rsid w:val="00567A4D"/>
    <w:rsid w:val="0057084B"/>
    <w:rsid w:val="00570A7F"/>
    <w:rsid w:val="0057109F"/>
    <w:rsid w:val="00571887"/>
    <w:rsid w:val="005728AC"/>
    <w:rsid w:val="00572A1D"/>
    <w:rsid w:val="00573112"/>
    <w:rsid w:val="00575F80"/>
    <w:rsid w:val="00576524"/>
    <w:rsid w:val="00576721"/>
    <w:rsid w:val="00576B77"/>
    <w:rsid w:val="00576D45"/>
    <w:rsid w:val="00580E5E"/>
    <w:rsid w:val="0058175E"/>
    <w:rsid w:val="00581C2F"/>
    <w:rsid w:val="0058201B"/>
    <w:rsid w:val="00582BC6"/>
    <w:rsid w:val="00582DDF"/>
    <w:rsid w:val="0058635A"/>
    <w:rsid w:val="00590602"/>
    <w:rsid w:val="005907F8"/>
    <w:rsid w:val="00591125"/>
    <w:rsid w:val="00594176"/>
    <w:rsid w:val="005946AC"/>
    <w:rsid w:val="00594A93"/>
    <w:rsid w:val="00594AA5"/>
    <w:rsid w:val="0059540B"/>
    <w:rsid w:val="00596441"/>
    <w:rsid w:val="00596EB5"/>
    <w:rsid w:val="00597421"/>
    <w:rsid w:val="00597864"/>
    <w:rsid w:val="00597CFA"/>
    <w:rsid w:val="00597D78"/>
    <w:rsid w:val="005A060E"/>
    <w:rsid w:val="005A106A"/>
    <w:rsid w:val="005A191C"/>
    <w:rsid w:val="005A260B"/>
    <w:rsid w:val="005A2A56"/>
    <w:rsid w:val="005A4237"/>
    <w:rsid w:val="005A47F4"/>
    <w:rsid w:val="005A4AD6"/>
    <w:rsid w:val="005A54F5"/>
    <w:rsid w:val="005A5E16"/>
    <w:rsid w:val="005A6928"/>
    <w:rsid w:val="005A6B0E"/>
    <w:rsid w:val="005A6CF0"/>
    <w:rsid w:val="005A72AD"/>
    <w:rsid w:val="005B0895"/>
    <w:rsid w:val="005B12C0"/>
    <w:rsid w:val="005B1C6F"/>
    <w:rsid w:val="005B29E6"/>
    <w:rsid w:val="005B2DEA"/>
    <w:rsid w:val="005B34AD"/>
    <w:rsid w:val="005B38D3"/>
    <w:rsid w:val="005B3A57"/>
    <w:rsid w:val="005B3ADE"/>
    <w:rsid w:val="005B4D6B"/>
    <w:rsid w:val="005B5201"/>
    <w:rsid w:val="005B58C1"/>
    <w:rsid w:val="005B68D4"/>
    <w:rsid w:val="005B6B03"/>
    <w:rsid w:val="005B6C29"/>
    <w:rsid w:val="005B71C7"/>
    <w:rsid w:val="005C105E"/>
    <w:rsid w:val="005C12BB"/>
    <w:rsid w:val="005C14FD"/>
    <w:rsid w:val="005C1857"/>
    <w:rsid w:val="005C1946"/>
    <w:rsid w:val="005C2577"/>
    <w:rsid w:val="005C33D2"/>
    <w:rsid w:val="005C4465"/>
    <w:rsid w:val="005C4FA8"/>
    <w:rsid w:val="005C5EFA"/>
    <w:rsid w:val="005C7DC7"/>
    <w:rsid w:val="005D0572"/>
    <w:rsid w:val="005D09ED"/>
    <w:rsid w:val="005D1A81"/>
    <w:rsid w:val="005D2136"/>
    <w:rsid w:val="005D2467"/>
    <w:rsid w:val="005D2E64"/>
    <w:rsid w:val="005D3197"/>
    <w:rsid w:val="005D3D51"/>
    <w:rsid w:val="005D58F6"/>
    <w:rsid w:val="005D5FD0"/>
    <w:rsid w:val="005D643C"/>
    <w:rsid w:val="005D6790"/>
    <w:rsid w:val="005D7B1F"/>
    <w:rsid w:val="005D7DF3"/>
    <w:rsid w:val="005E06AD"/>
    <w:rsid w:val="005E12A0"/>
    <w:rsid w:val="005E1BAF"/>
    <w:rsid w:val="005E4C2A"/>
    <w:rsid w:val="005E4E4E"/>
    <w:rsid w:val="005E653F"/>
    <w:rsid w:val="005F012B"/>
    <w:rsid w:val="005F0523"/>
    <w:rsid w:val="005F06DA"/>
    <w:rsid w:val="005F21F0"/>
    <w:rsid w:val="005F38C2"/>
    <w:rsid w:val="005F3C56"/>
    <w:rsid w:val="005F3F43"/>
    <w:rsid w:val="005F4243"/>
    <w:rsid w:val="005F4877"/>
    <w:rsid w:val="005F4B7F"/>
    <w:rsid w:val="005F52AF"/>
    <w:rsid w:val="005F57CA"/>
    <w:rsid w:val="005F5ADE"/>
    <w:rsid w:val="005F5D1C"/>
    <w:rsid w:val="005F6DCE"/>
    <w:rsid w:val="005F77C9"/>
    <w:rsid w:val="005F7EDB"/>
    <w:rsid w:val="00601855"/>
    <w:rsid w:val="00602C58"/>
    <w:rsid w:val="0060311B"/>
    <w:rsid w:val="00603A3A"/>
    <w:rsid w:val="0060501B"/>
    <w:rsid w:val="006058FC"/>
    <w:rsid w:val="0061032B"/>
    <w:rsid w:val="00610FB8"/>
    <w:rsid w:val="0061104E"/>
    <w:rsid w:val="00611D28"/>
    <w:rsid w:val="00611E6C"/>
    <w:rsid w:val="0061251D"/>
    <w:rsid w:val="00612C1D"/>
    <w:rsid w:val="00612E82"/>
    <w:rsid w:val="006130B8"/>
    <w:rsid w:val="00615C9D"/>
    <w:rsid w:val="006162CB"/>
    <w:rsid w:val="006165FA"/>
    <w:rsid w:val="006166D7"/>
    <w:rsid w:val="00620874"/>
    <w:rsid w:val="006209B6"/>
    <w:rsid w:val="00620B23"/>
    <w:rsid w:val="00620E3D"/>
    <w:rsid w:val="00621E5A"/>
    <w:rsid w:val="00622E5B"/>
    <w:rsid w:val="00623357"/>
    <w:rsid w:val="006241F9"/>
    <w:rsid w:val="006246BC"/>
    <w:rsid w:val="006246F1"/>
    <w:rsid w:val="00625F9F"/>
    <w:rsid w:val="00626003"/>
    <w:rsid w:val="006310D6"/>
    <w:rsid w:val="0063175B"/>
    <w:rsid w:val="0063414F"/>
    <w:rsid w:val="006352DF"/>
    <w:rsid w:val="00635329"/>
    <w:rsid w:val="00636E31"/>
    <w:rsid w:val="00640082"/>
    <w:rsid w:val="006401F2"/>
    <w:rsid w:val="00641720"/>
    <w:rsid w:val="006418D1"/>
    <w:rsid w:val="00643810"/>
    <w:rsid w:val="00644AAA"/>
    <w:rsid w:val="00644CD2"/>
    <w:rsid w:val="00644FA2"/>
    <w:rsid w:val="00645D72"/>
    <w:rsid w:val="00647C19"/>
    <w:rsid w:val="0065069B"/>
    <w:rsid w:val="00650E84"/>
    <w:rsid w:val="0065118C"/>
    <w:rsid w:val="00651A5F"/>
    <w:rsid w:val="00651DBE"/>
    <w:rsid w:val="00652AE8"/>
    <w:rsid w:val="00652D10"/>
    <w:rsid w:val="00652F32"/>
    <w:rsid w:val="00653031"/>
    <w:rsid w:val="00653F13"/>
    <w:rsid w:val="00653F15"/>
    <w:rsid w:val="00655FB1"/>
    <w:rsid w:val="00656139"/>
    <w:rsid w:val="00657CE3"/>
    <w:rsid w:val="0066015A"/>
    <w:rsid w:val="00660394"/>
    <w:rsid w:val="006605FE"/>
    <w:rsid w:val="00665447"/>
    <w:rsid w:val="006654D2"/>
    <w:rsid w:val="00665CD2"/>
    <w:rsid w:val="00665DD4"/>
    <w:rsid w:val="00666865"/>
    <w:rsid w:val="006707C1"/>
    <w:rsid w:val="0067184B"/>
    <w:rsid w:val="00671BDB"/>
    <w:rsid w:val="00671E7E"/>
    <w:rsid w:val="0067271A"/>
    <w:rsid w:val="00672C0F"/>
    <w:rsid w:val="00673775"/>
    <w:rsid w:val="006739F8"/>
    <w:rsid w:val="00673AC7"/>
    <w:rsid w:val="006746C5"/>
    <w:rsid w:val="0067526E"/>
    <w:rsid w:val="0067545A"/>
    <w:rsid w:val="00675F44"/>
    <w:rsid w:val="00676B65"/>
    <w:rsid w:val="006776D6"/>
    <w:rsid w:val="006813AC"/>
    <w:rsid w:val="00681B40"/>
    <w:rsid w:val="00681F5A"/>
    <w:rsid w:val="00681F96"/>
    <w:rsid w:val="006824EC"/>
    <w:rsid w:val="00683090"/>
    <w:rsid w:val="00683645"/>
    <w:rsid w:val="00683FB9"/>
    <w:rsid w:val="00684703"/>
    <w:rsid w:val="00684E88"/>
    <w:rsid w:val="00684FB4"/>
    <w:rsid w:val="00685AEE"/>
    <w:rsid w:val="00685C1A"/>
    <w:rsid w:val="00687439"/>
    <w:rsid w:val="00690FEA"/>
    <w:rsid w:val="00691957"/>
    <w:rsid w:val="0069431F"/>
    <w:rsid w:val="006959F7"/>
    <w:rsid w:val="00695E61"/>
    <w:rsid w:val="0069620E"/>
    <w:rsid w:val="00697DDF"/>
    <w:rsid w:val="006A11AA"/>
    <w:rsid w:val="006A1285"/>
    <w:rsid w:val="006A139D"/>
    <w:rsid w:val="006A2100"/>
    <w:rsid w:val="006A2294"/>
    <w:rsid w:val="006A2842"/>
    <w:rsid w:val="006A36FE"/>
    <w:rsid w:val="006A3C38"/>
    <w:rsid w:val="006A43DF"/>
    <w:rsid w:val="006A4553"/>
    <w:rsid w:val="006A584D"/>
    <w:rsid w:val="006A5B5A"/>
    <w:rsid w:val="006A6287"/>
    <w:rsid w:val="006A65CA"/>
    <w:rsid w:val="006A6C91"/>
    <w:rsid w:val="006A6DD5"/>
    <w:rsid w:val="006A71E9"/>
    <w:rsid w:val="006B035B"/>
    <w:rsid w:val="006B161F"/>
    <w:rsid w:val="006B2186"/>
    <w:rsid w:val="006B34C9"/>
    <w:rsid w:val="006B34E1"/>
    <w:rsid w:val="006B55FA"/>
    <w:rsid w:val="006B6BF3"/>
    <w:rsid w:val="006B7064"/>
    <w:rsid w:val="006B77AC"/>
    <w:rsid w:val="006C0286"/>
    <w:rsid w:val="006C10E5"/>
    <w:rsid w:val="006C1789"/>
    <w:rsid w:val="006C2D16"/>
    <w:rsid w:val="006C40E6"/>
    <w:rsid w:val="006C4171"/>
    <w:rsid w:val="006C4FE4"/>
    <w:rsid w:val="006C5214"/>
    <w:rsid w:val="006C5F85"/>
    <w:rsid w:val="006C61D5"/>
    <w:rsid w:val="006D01A9"/>
    <w:rsid w:val="006D3F10"/>
    <w:rsid w:val="006D3F79"/>
    <w:rsid w:val="006D44F1"/>
    <w:rsid w:val="006D465A"/>
    <w:rsid w:val="006D4768"/>
    <w:rsid w:val="006D47AB"/>
    <w:rsid w:val="006D5D57"/>
    <w:rsid w:val="006D789E"/>
    <w:rsid w:val="006D7E24"/>
    <w:rsid w:val="006E3404"/>
    <w:rsid w:val="006E34B5"/>
    <w:rsid w:val="006E37A8"/>
    <w:rsid w:val="006E4419"/>
    <w:rsid w:val="006E4F9A"/>
    <w:rsid w:val="006E6692"/>
    <w:rsid w:val="006E7F2B"/>
    <w:rsid w:val="006F0B59"/>
    <w:rsid w:val="006F0D32"/>
    <w:rsid w:val="006F10D6"/>
    <w:rsid w:val="006F13B9"/>
    <w:rsid w:val="006F1E78"/>
    <w:rsid w:val="006F294B"/>
    <w:rsid w:val="006F3449"/>
    <w:rsid w:val="006F47BE"/>
    <w:rsid w:val="006F5242"/>
    <w:rsid w:val="006F5483"/>
    <w:rsid w:val="006F7377"/>
    <w:rsid w:val="006F7CEE"/>
    <w:rsid w:val="0070061A"/>
    <w:rsid w:val="00700E60"/>
    <w:rsid w:val="00703C1B"/>
    <w:rsid w:val="007046CB"/>
    <w:rsid w:val="00705BAB"/>
    <w:rsid w:val="00706D26"/>
    <w:rsid w:val="00706E54"/>
    <w:rsid w:val="0070761D"/>
    <w:rsid w:val="0071037E"/>
    <w:rsid w:val="00710960"/>
    <w:rsid w:val="007121AF"/>
    <w:rsid w:val="00713030"/>
    <w:rsid w:val="007131F1"/>
    <w:rsid w:val="007138EF"/>
    <w:rsid w:val="00713B65"/>
    <w:rsid w:val="00713E49"/>
    <w:rsid w:val="00713F59"/>
    <w:rsid w:val="00715D0B"/>
    <w:rsid w:val="00716015"/>
    <w:rsid w:val="0071639A"/>
    <w:rsid w:val="00716551"/>
    <w:rsid w:val="007167F5"/>
    <w:rsid w:val="00716C82"/>
    <w:rsid w:val="00716C86"/>
    <w:rsid w:val="00717239"/>
    <w:rsid w:val="00717B5C"/>
    <w:rsid w:val="0072029A"/>
    <w:rsid w:val="00720A26"/>
    <w:rsid w:val="00720EE6"/>
    <w:rsid w:val="007211C1"/>
    <w:rsid w:val="00722944"/>
    <w:rsid w:val="007230B4"/>
    <w:rsid w:val="00723E06"/>
    <w:rsid w:val="00724280"/>
    <w:rsid w:val="00724CE1"/>
    <w:rsid w:val="007256E2"/>
    <w:rsid w:val="00725BF5"/>
    <w:rsid w:val="00726B65"/>
    <w:rsid w:val="0072772A"/>
    <w:rsid w:val="0073047C"/>
    <w:rsid w:val="007321AA"/>
    <w:rsid w:val="00732500"/>
    <w:rsid w:val="00732A50"/>
    <w:rsid w:val="00732AA0"/>
    <w:rsid w:val="007338E9"/>
    <w:rsid w:val="0073456D"/>
    <w:rsid w:val="007357C5"/>
    <w:rsid w:val="00735A6A"/>
    <w:rsid w:val="00735FD5"/>
    <w:rsid w:val="00736139"/>
    <w:rsid w:val="00736418"/>
    <w:rsid w:val="00736CC3"/>
    <w:rsid w:val="00737C10"/>
    <w:rsid w:val="0074070F"/>
    <w:rsid w:val="00741833"/>
    <w:rsid w:val="00742FA1"/>
    <w:rsid w:val="0074414D"/>
    <w:rsid w:val="00745613"/>
    <w:rsid w:val="0074662C"/>
    <w:rsid w:val="00746CBD"/>
    <w:rsid w:val="00746FD7"/>
    <w:rsid w:val="007478AE"/>
    <w:rsid w:val="00751CAA"/>
    <w:rsid w:val="00752632"/>
    <w:rsid w:val="00752BC7"/>
    <w:rsid w:val="00752BD3"/>
    <w:rsid w:val="00752EFB"/>
    <w:rsid w:val="00753157"/>
    <w:rsid w:val="00755092"/>
    <w:rsid w:val="007552D7"/>
    <w:rsid w:val="00755CF4"/>
    <w:rsid w:val="00755ECC"/>
    <w:rsid w:val="007570A1"/>
    <w:rsid w:val="00757EE2"/>
    <w:rsid w:val="007600C0"/>
    <w:rsid w:val="007608FA"/>
    <w:rsid w:val="00763D00"/>
    <w:rsid w:val="00763FCA"/>
    <w:rsid w:val="00764757"/>
    <w:rsid w:val="00764832"/>
    <w:rsid w:val="00764855"/>
    <w:rsid w:val="0076511A"/>
    <w:rsid w:val="00765DC4"/>
    <w:rsid w:val="0076628B"/>
    <w:rsid w:val="007664FD"/>
    <w:rsid w:val="00766E4B"/>
    <w:rsid w:val="00767E54"/>
    <w:rsid w:val="0077019C"/>
    <w:rsid w:val="00772588"/>
    <w:rsid w:val="0077561B"/>
    <w:rsid w:val="00775D04"/>
    <w:rsid w:val="007769FD"/>
    <w:rsid w:val="00776F8A"/>
    <w:rsid w:val="00777B2B"/>
    <w:rsid w:val="00777EFD"/>
    <w:rsid w:val="00780A80"/>
    <w:rsid w:val="00780F59"/>
    <w:rsid w:val="0078133C"/>
    <w:rsid w:val="007823A8"/>
    <w:rsid w:val="00782A4D"/>
    <w:rsid w:val="00782BC9"/>
    <w:rsid w:val="00782C1D"/>
    <w:rsid w:val="007849EC"/>
    <w:rsid w:val="00785196"/>
    <w:rsid w:val="00786B04"/>
    <w:rsid w:val="007921C2"/>
    <w:rsid w:val="007937B5"/>
    <w:rsid w:val="00794894"/>
    <w:rsid w:val="007952B4"/>
    <w:rsid w:val="0079559B"/>
    <w:rsid w:val="00796865"/>
    <w:rsid w:val="007A032C"/>
    <w:rsid w:val="007A094B"/>
    <w:rsid w:val="007A0BEF"/>
    <w:rsid w:val="007A3C7B"/>
    <w:rsid w:val="007A432D"/>
    <w:rsid w:val="007A4824"/>
    <w:rsid w:val="007A5A73"/>
    <w:rsid w:val="007A6524"/>
    <w:rsid w:val="007A6556"/>
    <w:rsid w:val="007A783C"/>
    <w:rsid w:val="007A7CB0"/>
    <w:rsid w:val="007B0FFA"/>
    <w:rsid w:val="007B1479"/>
    <w:rsid w:val="007B1D71"/>
    <w:rsid w:val="007B2528"/>
    <w:rsid w:val="007B31C3"/>
    <w:rsid w:val="007B3D76"/>
    <w:rsid w:val="007B4E01"/>
    <w:rsid w:val="007B5888"/>
    <w:rsid w:val="007C07F1"/>
    <w:rsid w:val="007C09E0"/>
    <w:rsid w:val="007C11D8"/>
    <w:rsid w:val="007C1603"/>
    <w:rsid w:val="007C1637"/>
    <w:rsid w:val="007C1E7D"/>
    <w:rsid w:val="007C20F4"/>
    <w:rsid w:val="007C21DC"/>
    <w:rsid w:val="007C2549"/>
    <w:rsid w:val="007C3B1E"/>
    <w:rsid w:val="007C3D66"/>
    <w:rsid w:val="007C3F97"/>
    <w:rsid w:val="007C429E"/>
    <w:rsid w:val="007C47D0"/>
    <w:rsid w:val="007C5346"/>
    <w:rsid w:val="007C57CA"/>
    <w:rsid w:val="007C6933"/>
    <w:rsid w:val="007C6B3A"/>
    <w:rsid w:val="007C6DC7"/>
    <w:rsid w:val="007C76AC"/>
    <w:rsid w:val="007C7FDE"/>
    <w:rsid w:val="007D000D"/>
    <w:rsid w:val="007D04CD"/>
    <w:rsid w:val="007D0B2C"/>
    <w:rsid w:val="007D0DF6"/>
    <w:rsid w:val="007D4B55"/>
    <w:rsid w:val="007D4C87"/>
    <w:rsid w:val="007D54A6"/>
    <w:rsid w:val="007D5C31"/>
    <w:rsid w:val="007D7030"/>
    <w:rsid w:val="007D7EBD"/>
    <w:rsid w:val="007E0308"/>
    <w:rsid w:val="007E0371"/>
    <w:rsid w:val="007E0829"/>
    <w:rsid w:val="007E28F2"/>
    <w:rsid w:val="007E3741"/>
    <w:rsid w:val="007E3E04"/>
    <w:rsid w:val="007E43E6"/>
    <w:rsid w:val="007E4BC8"/>
    <w:rsid w:val="007E4C24"/>
    <w:rsid w:val="007E5E3A"/>
    <w:rsid w:val="007E5E9B"/>
    <w:rsid w:val="007F0DC7"/>
    <w:rsid w:val="007F1076"/>
    <w:rsid w:val="007F1966"/>
    <w:rsid w:val="007F1C01"/>
    <w:rsid w:val="007F2C2C"/>
    <w:rsid w:val="007F389E"/>
    <w:rsid w:val="007F6D50"/>
    <w:rsid w:val="007F6E68"/>
    <w:rsid w:val="007F7337"/>
    <w:rsid w:val="007F7A44"/>
    <w:rsid w:val="007F7B76"/>
    <w:rsid w:val="00800EC0"/>
    <w:rsid w:val="00801263"/>
    <w:rsid w:val="00801727"/>
    <w:rsid w:val="00801F62"/>
    <w:rsid w:val="008021DB"/>
    <w:rsid w:val="008025E7"/>
    <w:rsid w:val="008038FB"/>
    <w:rsid w:val="00804734"/>
    <w:rsid w:val="008054E2"/>
    <w:rsid w:val="00805A4A"/>
    <w:rsid w:val="00806380"/>
    <w:rsid w:val="008067C2"/>
    <w:rsid w:val="00806C73"/>
    <w:rsid w:val="00807E20"/>
    <w:rsid w:val="008119A0"/>
    <w:rsid w:val="00811FF1"/>
    <w:rsid w:val="008124E4"/>
    <w:rsid w:val="00812692"/>
    <w:rsid w:val="00812DCE"/>
    <w:rsid w:val="00813206"/>
    <w:rsid w:val="00813DF5"/>
    <w:rsid w:val="00814137"/>
    <w:rsid w:val="00814724"/>
    <w:rsid w:val="00814F06"/>
    <w:rsid w:val="00815176"/>
    <w:rsid w:val="008179C5"/>
    <w:rsid w:val="00820197"/>
    <w:rsid w:val="008203B8"/>
    <w:rsid w:val="008206D5"/>
    <w:rsid w:val="008207F4"/>
    <w:rsid w:val="0082120D"/>
    <w:rsid w:val="008212B4"/>
    <w:rsid w:val="0082174A"/>
    <w:rsid w:val="0082179D"/>
    <w:rsid w:val="00821E44"/>
    <w:rsid w:val="008220CB"/>
    <w:rsid w:val="008220E0"/>
    <w:rsid w:val="00822432"/>
    <w:rsid w:val="00823FAD"/>
    <w:rsid w:val="00825233"/>
    <w:rsid w:val="00825502"/>
    <w:rsid w:val="0082641C"/>
    <w:rsid w:val="00826DBE"/>
    <w:rsid w:val="008274A5"/>
    <w:rsid w:val="00827566"/>
    <w:rsid w:val="00830078"/>
    <w:rsid w:val="00832DC7"/>
    <w:rsid w:val="008338D7"/>
    <w:rsid w:val="00833F2A"/>
    <w:rsid w:val="0083577F"/>
    <w:rsid w:val="00835A2B"/>
    <w:rsid w:val="0083642E"/>
    <w:rsid w:val="008371CA"/>
    <w:rsid w:val="00840021"/>
    <w:rsid w:val="00841008"/>
    <w:rsid w:val="00841428"/>
    <w:rsid w:val="00841CD9"/>
    <w:rsid w:val="00843586"/>
    <w:rsid w:val="00845EC1"/>
    <w:rsid w:val="00846404"/>
    <w:rsid w:val="008465DC"/>
    <w:rsid w:val="00851F70"/>
    <w:rsid w:val="00852B00"/>
    <w:rsid w:val="00852E17"/>
    <w:rsid w:val="00852FC7"/>
    <w:rsid w:val="008532EE"/>
    <w:rsid w:val="00854303"/>
    <w:rsid w:val="008579CC"/>
    <w:rsid w:val="00857D9A"/>
    <w:rsid w:val="00857EB9"/>
    <w:rsid w:val="00857F6F"/>
    <w:rsid w:val="00862E07"/>
    <w:rsid w:val="008636A4"/>
    <w:rsid w:val="00863DEE"/>
    <w:rsid w:val="008645EC"/>
    <w:rsid w:val="008645F7"/>
    <w:rsid w:val="008646FD"/>
    <w:rsid w:val="00864935"/>
    <w:rsid w:val="00864C9B"/>
    <w:rsid w:val="00865453"/>
    <w:rsid w:val="00865995"/>
    <w:rsid w:val="00865DBC"/>
    <w:rsid w:val="00866E7F"/>
    <w:rsid w:val="00867809"/>
    <w:rsid w:val="00867E7A"/>
    <w:rsid w:val="00867F0B"/>
    <w:rsid w:val="00870754"/>
    <w:rsid w:val="0087276F"/>
    <w:rsid w:val="00873C97"/>
    <w:rsid w:val="00874B2A"/>
    <w:rsid w:val="00874E7C"/>
    <w:rsid w:val="0087606B"/>
    <w:rsid w:val="00876408"/>
    <w:rsid w:val="00876666"/>
    <w:rsid w:val="00876A8A"/>
    <w:rsid w:val="008800C4"/>
    <w:rsid w:val="00880C43"/>
    <w:rsid w:val="00880D15"/>
    <w:rsid w:val="00880D97"/>
    <w:rsid w:val="008820D3"/>
    <w:rsid w:val="0088240C"/>
    <w:rsid w:val="008829CA"/>
    <w:rsid w:val="00883A70"/>
    <w:rsid w:val="0088488C"/>
    <w:rsid w:val="0088507D"/>
    <w:rsid w:val="0088579D"/>
    <w:rsid w:val="008858F4"/>
    <w:rsid w:val="00885CA1"/>
    <w:rsid w:val="00890146"/>
    <w:rsid w:val="0089029C"/>
    <w:rsid w:val="00890607"/>
    <w:rsid w:val="00891E35"/>
    <w:rsid w:val="00892965"/>
    <w:rsid w:val="008937BA"/>
    <w:rsid w:val="00894540"/>
    <w:rsid w:val="00894739"/>
    <w:rsid w:val="008A0CBC"/>
    <w:rsid w:val="008A0D05"/>
    <w:rsid w:val="008A1276"/>
    <w:rsid w:val="008A30B0"/>
    <w:rsid w:val="008A373F"/>
    <w:rsid w:val="008A4599"/>
    <w:rsid w:val="008A4DAB"/>
    <w:rsid w:val="008A7878"/>
    <w:rsid w:val="008A7CEA"/>
    <w:rsid w:val="008A7FD8"/>
    <w:rsid w:val="008B0817"/>
    <w:rsid w:val="008B1682"/>
    <w:rsid w:val="008B1C15"/>
    <w:rsid w:val="008B4592"/>
    <w:rsid w:val="008B56E5"/>
    <w:rsid w:val="008B62A7"/>
    <w:rsid w:val="008B7444"/>
    <w:rsid w:val="008B7FCD"/>
    <w:rsid w:val="008C144A"/>
    <w:rsid w:val="008C2037"/>
    <w:rsid w:val="008C31F9"/>
    <w:rsid w:val="008C3544"/>
    <w:rsid w:val="008C3A87"/>
    <w:rsid w:val="008C3DB0"/>
    <w:rsid w:val="008C4A98"/>
    <w:rsid w:val="008C55FE"/>
    <w:rsid w:val="008C5725"/>
    <w:rsid w:val="008C5A91"/>
    <w:rsid w:val="008C5D9D"/>
    <w:rsid w:val="008C7DDA"/>
    <w:rsid w:val="008D1852"/>
    <w:rsid w:val="008D19D3"/>
    <w:rsid w:val="008D2B1B"/>
    <w:rsid w:val="008D3C38"/>
    <w:rsid w:val="008D4886"/>
    <w:rsid w:val="008D4E77"/>
    <w:rsid w:val="008D56ED"/>
    <w:rsid w:val="008D5D0C"/>
    <w:rsid w:val="008D5F68"/>
    <w:rsid w:val="008D6FDB"/>
    <w:rsid w:val="008D704E"/>
    <w:rsid w:val="008D79CF"/>
    <w:rsid w:val="008E06E2"/>
    <w:rsid w:val="008E0A8F"/>
    <w:rsid w:val="008E2459"/>
    <w:rsid w:val="008E3ACE"/>
    <w:rsid w:val="008E4731"/>
    <w:rsid w:val="008E4F7A"/>
    <w:rsid w:val="008E5549"/>
    <w:rsid w:val="008E61AE"/>
    <w:rsid w:val="008E680E"/>
    <w:rsid w:val="008E707F"/>
    <w:rsid w:val="008E759C"/>
    <w:rsid w:val="008F030F"/>
    <w:rsid w:val="008F0977"/>
    <w:rsid w:val="008F16A7"/>
    <w:rsid w:val="008F222B"/>
    <w:rsid w:val="008F247A"/>
    <w:rsid w:val="008F2C60"/>
    <w:rsid w:val="008F35E6"/>
    <w:rsid w:val="008F4FAE"/>
    <w:rsid w:val="008F6150"/>
    <w:rsid w:val="008F629D"/>
    <w:rsid w:val="008F6BAC"/>
    <w:rsid w:val="008F6C89"/>
    <w:rsid w:val="008F784A"/>
    <w:rsid w:val="00901116"/>
    <w:rsid w:val="00901169"/>
    <w:rsid w:val="009013F8"/>
    <w:rsid w:val="00901600"/>
    <w:rsid w:val="00905423"/>
    <w:rsid w:val="00905668"/>
    <w:rsid w:val="009072B7"/>
    <w:rsid w:val="009101A7"/>
    <w:rsid w:val="00910411"/>
    <w:rsid w:val="0091096F"/>
    <w:rsid w:val="009116C0"/>
    <w:rsid w:val="00911A84"/>
    <w:rsid w:val="00913F7A"/>
    <w:rsid w:val="00914172"/>
    <w:rsid w:val="0091495F"/>
    <w:rsid w:val="00914E9A"/>
    <w:rsid w:val="009153C2"/>
    <w:rsid w:val="00915707"/>
    <w:rsid w:val="00916506"/>
    <w:rsid w:val="00916DCB"/>
    <w:rsid w:val="009179CF"/>
    <w:rsid w:val="00917A11"/>
    <w:rsid w:val="009206CB"/>
    <w:rsid w:val="0092194B"/>
    <w:rsid w:val="00922875"/>
    <w:rsid w:val="00922E15"/>
    <w:rsid w:val="009231F9"/>
    <w:rsid w:val="00923A69"/>
    <w:rsid w:val="00924388"/>
    <w:rsid w:val="00924A74"/>
    <w:rsid w:val="009266EA"/>
    <w:rsid w:val="00931327"/>
    <w:rsid w:val="00931692"/>
    <w:rsid w:val="0093339D"/>
    <w:rsid w:val="009336D4"/>
    <w:rsid w:val="00933978"/>
    <w:rsid w:val="00935841"/>
    <w:rsid w:val="00935E17"/>
    <w:rsid w:val="009365F8"/>
    <w:rsid w:val="00937161"/>
    <w:rsid w:val="0093770F"/>
    <w:rsid w:val="00937E3F"/>
    <w:rsid w:val="00940865"/>
    <w:rsid w:val="00941E9F"/>
    <w:rsid w:val="00944948"/>
    <w:rsid w:val="00945BF3"/>
    <w:rsid w:val="00950DA9"/>
    <w:rsid w:val="00950E41"/>
    <w:rsid w:val="0095155E"/>
    <w:rsid w:val="00951C4F"/>
    <w:rsid w:val="009535E8"/>
    <w:rsid w:val="00953BD8"/>
    <w:rsid w:val="00955645"/>
    <w:rsid w:val="009570CB"/>
    <w:rsid w:val="009571CB"/>
    <w:rsid w:val="00960AFC"/>
    <w:rsid w:val="00961203"/>
    <w:rsid w:val="00961BEF"/>
    <w:rsid w:val="00961CA2"/>
    <w:rsid w:val="00961FC4"/>
    <w:rsid w:val="00962B93"/>
    <w:rsid w:val="00962BE1"/>
    <w:rsid w:val="00962CD1"/>
    <w:rsid w:val="00962D45"/>
    <w:rsid w:val="00963038"/>
    <w:rsid w:val="00963655"/>
    <w:rsid w:val="00963E71"/>
    <w:rsid w:val="00964239"/>
    <w:rsid w:val="00964D17"/>
    <w:rsid w:val="00966548"/>
    <w:rsid w:val="00966561"/>
    <w:rsid w:val="009714CC"/>
    <w:rsid w:val="00971ED7"/>
    <w:rsid w:val="00972CD0"/>
    <w:rsid w:val="009740AD"/>
    <w:rsid w:val="009751A8"/>
    <w:rsid w:val="00975250"/>
    <w:rsid w:val="0097561A"/>
    <w:rsid w:val="00976DA7"/>
    <w:rsid w:val="00976DCB"/>
    <w:rsid w:val="00977130"/>
    <w:rsid w:val="009806CA"/>
    <w:rsid w:val="00980791"/>
    <w:rsid w:val="00982D9E"/>
    <w:rsid w:val="00983A69"/>
    <w:rsid w:val="009843E8"/>
    <w:rsid w:val="0098454A"/>
    <w:rsid w:val="009845BF"/>
    <w:rsid w:val="009845F4"/>
    <w:rsid w:val="00984ECC"/>
    <w:rsid w:val="009865F4"/>
    <w:rsid w:val="0098714F"/>
    <w:rsid w:val="009875C8"/>
    <w:rsid w:val="009879C1"/>
    <w:rsid w:val="0099012D"/>
    <w:rsid w:val="00992C91"/>
    <w:rsid w:val="0099416C"/>
    <w:rsid w:val="00994FBF"/>
    <w:rsid w:val="009953B3"/>
    <w:rsid w:val="00996166"/>
    <w:rsid w:val="009962A9"/>
    <w:rsid w:val="0099659C"/>
    <w:rsid w:val="00997011"/>
    <w:rsid w:val="00997AA0"/>
    <w:rsid w:val="009A1ACE"/>
    <w:rsid w:val="009A1BA6"/>
    <w:rsid w:val="009A215D"/>
    <w:rsid w:val="009A2973"/>
    <w:rsid w:val="009A2A6A"/>
    <w:rsid w:val="009A402F"/>
    <w:rsid w:val="009A586A"/>
    <w:rsid w:val="009A77F1"/>
    <w:rsid w:val="009B03FC"/>
    <w:rsid w:val="009B0449"/>
    <w:rsid w:val="009B0D85"/>
    <w:rsid w:val="009B22F4"/>
    <w:rsid w:val="009B292C"/>
    <w:rsid w:val="009B4D0D"/>
    <w:rsid w:val="009B586D"/>
    <w:rsid w:val="009B6117"/>
    <w:rsid w:val="009B6486"/>
    <w:rsid w:val="009B6901"/>
    <w:rsid w:val="009B7840"/>
    <w:rsid w:val="009B7D8D"/>
    <w:rsid w:val="009C06F8"/>
    <w:rsid w:val="009C0769"/>
    <w:rsid w:val="009C0BD6"/>
    <w:rsid w:val="009C0EA2"/>
    <w:rsid w:val="009C1509"/>
    <w:rsid w:val="009C17E4"/>
    <w:rsid w:val="009C1A9D"/>
    <w:rsid w:val="009C1D84"/>
    <w:rsid w:val="009C2924"/>
    <w:rsid w:val="009C343A"/>
    <w:rsid w:val="009C39B4"/>
    <w:rsid w:val="009C3A1E"/>
    <w:rsid w:val="009C4A8C"/>
    <w:rsid w:val="009C4D3C"/>
    <w:rsid w:val="009C5310"/>
    <w:rsid w:val="009C651F"/>
    <w:rsid w:val="009C6DBB"/>
    <w:rsid w:val="009C6F10"/>
    <w:rsid w:val="009D04B9"/>
    <w:rsid w:val="009D0D2B"/>
    <w:rsid w:val="009D0FCB"/>
    <w:rsid w:val="009D1446"/>
    <w:rsid w:val="009D14B2"/>
    <w:rsid w:val="009D210F"/>
    <w:rsid w:val="009D256B"/>
    <w:rsid w:val="009D31B1"/>
    <w:rsid w:val="009D3523"/>
    <w:rsid w:val="009D396C"/>
    <w:rsid w:val="009D3F9C"/>
    <w:rsid w:val="009D43C5"/>
    <w:rsid w:val="009D45F7"/>
    <w:rsid w:val="009D4D8C"/>
    <w:rsid w:val="009D4EF7"/>
    <w:rsid w:val="009D5595"/>
    <w:rsid w:val="009D5AA8"/>
    <w:rsid w:val="009D5D2D"/>
    <w:rsid w:val="009D691F"/>
    <w:rsid w:val="009D73AB"/>
    <w:rsid w:val="009D7534"/>
    <w:rsid w:val="009D7662"/>
    <w:rsid w:val="009D7990"/>
    <w:rsid w:val="009D7B15"/>
    <w:rsid w:val="009D7F24"/>
    <w:rsid w:val="009E0369"/>
    <w:rsid w:val="009E0461"/>
    <w:rsid w:val="009E0622"/>
    <w:rsid w:val="009E08F3"/>
    <w:rsid w:val="009E1AC7"/>
    <w:rsid w:val="009E2124"/>
    <w:rsid w:val="009E305B"/>
    <w:rsid w:val="009E4207"/>
    <w:rsid w:val="009E5351"/>
    <w:rsid w:val="009E5CFD"/>
    <w:rsid w:val="009E7289"/>
    <w:rsid w:val="009F1330"/>
    <w:rsid w:val="009F1E4C"/>
    <w:rsid w:val="009F26E7"/>
    <w:rsid w:val="009F35A2"/>
    <w:rsid w:val="009F3CF8"/>
    <w:rsid w:val="009F3D54"/>
    <w:rsid w:val="009F4223"/>
    <w:rsid w:val="009F4671"/>
    <w:rsid w:val="009F46D9"/>
    <w:rsid w:val="009F6615"/>
    <w:rsid w:val="009F70C7"/>
    <w:rsid w:val="009F73A7"/>
    <w:rsid w:val="009F76CE"/>
    <w:rsid w:val="00A01257"/>
    <w:rsid w:val="00A0276F"/>
    <w:rsid w:val="00A03004"/>
    <w:rsid w:val="00A03544"/>
    <w:rsid w:val="00A03797"/>
    <w:rsid w:val="00A04944"/>
    <w:rsid w:val="00A04BAE"/>
    <w:rsid w:val="00A065A5"/>
    <w:rsid w:val="00A068C0"/>
    <w:rsid w:val="00A06B9F"/>
    <w:rsid w:val="00A06F2B"/>
    <w:rsid w:val="00A078FE"/>
    <w:rsid w:val="00A11090"/>
    <w:rsid w:val="00A11D40"/>
    <w:rsid w:val="00A12C0E"/>
    <w:rsid w:val="00A141E5"/>
    <w:rsid w:val="00A14621"/>
    <w:rsid w:val="00A149C3"/>
    <w:rsid w:val="00A15BEA"/>
    <w:rsid w:val="00A16E01"/>
    <w:rsid w:val="00A175E8"/>
    <w:rsid w:val="00A20577"/>
    <w:rsid w:val="00A20760"/>
    <w:rsid w:val="00A20AB5"/>
    <w:rsid w:val="00A218FE"/>
    <w:rsid w:val="00A2305F"/>
    <w:rsid w:val="00A24122"/>
    <w:rsid w:val="00A245A4"/>
    <w:rsid w:val="00A24DAB"/>
    <w:rsid w:val="00A254AD"/>
    <w:rsid w:val="00A2597B"/>
    <w:rsid w:val="00A25E4A"/>
    <w:rsid w:val="00A26255"/>
    <w:rsid w:val="00A27966"/>
    <w:rsid w:val="00A27C35"/>
    <w:rsid w:val="00A27E39"/>
    <w:rsid w:val="00A27E61"/>
    <w:rsid w:val="00A30543"/>
    <w:rsid w:val="00A33B0F"/>
    <w:rsid w:val="00A33E46"/>
    <w:rsid w:val="00A33FD8"/>
    <w:rsid w:val="00A34C5A"/>
    <w:rsid w:val="00A34DA1"/>
    <w:rsid w:val="00A3596A"/>
    <w:rsid w:val="00A35C94"/>
    <w:rsid w:val="00A362F8"/>
    <w:rsid w:val="00A36B67"/>
    <w:rsid w:val="00A37974"/>
    <w:rsid w:val="00A4056D"/>
    <w:rsid w:val="00A40B44"/>
    <w:rsid w:val="00A40C8C"/>
    <w:rsid w:val="00A42E47"/>
    <w:rsid w:val="00A43668"/>
    <w:rsid w:val="00A44648"/>
    <w:rsid w:val="00A45213"/>
    <w:rsid w:val="00A45BD8"/>
    <w:rsid w:val="00A45C20"/>
    <w:rsid w:val="00A45E06"/>
    <w:rsid w:val="00A466CE"/>
    <w:rsid w:val="00A477A9"/>
    <w:rsid w:val="00A47A99"/>
    <w:rsid w:val="00A47BAC"/>
    <w:rsid w:val="00A5086B"/>
    <w:rsid w:val="00A5134B"/>
    <w:rsid w:val="00A52929"/>
    <w:rsid w:val="00A54E1D"/>
    <w:rsid w:val="00A550C5"/>
    <w:rsid w:val="00A55C1C"/>
    <w:rsid w:val="00A5624D"/>
    <w:rsid w:val="00A5677F"/>
    <w:rsid w:val="00A569E6"/>
    <w:rsid w:val="00A5775B"/>
    <w:rsid w:val="00A60CA0"/>
    <w:rsid w:val="00A60E3A"/>
    <w:rsid w:val="00A6116B"/>
    <w:rsid w:val="00A61457"/>
    <w:rsid w:val="00A61BF2"/>
    <w:rsid w:val="00A61C47"/>
    <w:rsid w:val="00A63033"/>
    <w:rsid w:val="00A63D85"/>
    <w:rsid w:val="00A6507F"/>
    <w:rsid w:val="00A65186"/>
    <w:rsid w:val="00A65515"/>
    <w:rsid w:val="00A655C2"/>
    <w:rsid w:val="00A661DF"/>
    <w:rsid w:val="00A66D79"/>
    <w:rsid w:val="00A67934"/>
    <w:rsid w:val="00A67B3F"/>
    <w:rsid w:val="00A71451"/>
    <w:rsid w:val="00A716F6"/>
    <w:rsid w:val="00A7175F"/>
    <w:rsid w:val="00A71969"/>
    <w:rsid w:val="00A71A0E"/>
    <w:rsid w:val="00A71A75"/>
    <w:rsid w:val="00A71D4C"/>
    <w:rsid w:val="00A73805"/>
    <w:rsid w:val="00A74680"/>
    <w:rsid w:val="00A74773"/>
    <w:rsid w:val="00A74FBF"/>
    <w:rsid w:val="00A823F7"/>
    <w:rsid w:val="00A82B4F"/>
    <w:rsid w:val="00A82CAE"/>
    <w:rsid w:val="00A84B29"/>
    <w:rsid w:val="00A86C96"/>
    <w:rsid w:val="00A86EAA"/>
    <w:rsid w:val="00A901D8"/>
    <w:rsid w:val="00A9149B"/>
    <w:rsid w:val="00A92875"/>
    <w:rsid w:val="00A92C79"/>
    <w:rsid w:val="00A93564"/>
    <w:rsid w:val="00A94456"/>
    <w:rsid w:val="00A94601"/>
    <w:rsid w:val="00A962D3"/>
    <w:rsid w:val="00A9661C"/>
    <w:rsid w:val="00A96A30"/>
    <w:rsid w:val="00A96AB3"/>
    <w:rsid w:val="00A976C7"/>
    <w:rsid w:val="00A97891"/>
    <w:rsid w:val="00AA08F4"/>
    <w:rsid w:val="00AA1A22"/>
    <w:rsid w:val="00AA1DAE"/>
    <w:rsid w:val="00AA2B36"/>
    <w:rsid w:val="00AA37CC"/>
    <w:rsid w:val="00AA37FF"/>
    <w:rsid w:val="00AA41FA"/>
    <w:rsid w:val="00AA4AFF"/>
    <w:rsid w:val="00AA4B4B"/>
    <w:rsid w:val="00AA544E"/>
    <w:rsid w:val="00AA559E"/>
    <w:rsid w:val="00AA5B4E"/>
    <w:rsid w:val="00AA6033"/>
    <w:rsid w:val="00AB0AEA"/>
    <w:rsid w:val="00AB0BDE"/>
    <w:rsid w:val="00AB13CA"/>
    <w:rsid w:val="00AB21D4"/>
    <w:rsid w:val="00AB2533"/>
    <w:rsid w:val="00AB3552"/>
    <w:rsid w:val="00AB3770"/>
    <w:rsid w:val="00AB714B"/>
    <w:rsid w:val="00AC11E6"/>
    <w:rsid w:val="00AC2144"/>
    <w:rsid w:val="00AC3FC8"/>
    <w:rsid w:val="00AC62B2"/>
    <w:rsid w:val="00AC6388"/>
    <w:rsid w:val="00AC6CF5"/>
    <w:rsid w:val="00AC720D"/>
    <w:rsid w:val="00AC7721"/>
    <w:rsid w:val="00AC7900"/>
    <w:rsid w:val="00AC7BE1"/>
    <w:rsid w:val="00AC7DF1"/>
    <w:rsid w:val="00AC7FF9"/>
    <w:rsid w:val="00AD1357"/>
    <w:rsid w:val="00AD1729"/>
    <w:rsid w:val="00AD1DA0"/>
    <w:rsid w:val="00AD2B82"/>
    <w:rsid w:val="00AD2EAB"/>
    <w:rsid w:val="00AD3E45"/>
    <w:rsid w:val="00AD46DE"/>
    <w:rsid w:val="00AD4F5E"/>
    <w:rsid w:val="00AD5649"/>
    <w:rsid w:val="00AD6F17"/>
    <w:rsid w:val="00AD7A6D"/>
    <w:rsid w:val="00AE1702"/>
    <w:rsid w:val="00AE1F1F"/>
    <w:rsid w:val="00AE2B38"/>
    <w:rsid w:val="00AE2B88"/>
    <w:rsid w:val="00AE3A34"/>
    <w:rsid w:val="00AE3E7A"/>
    <w:rsid w:val="00AE4005"/>
    <w:rsid w:val="00AE41C2"/>
    <w:rsid w:val="00AE45D9"/>
    <w:rsid w:val="00AE7C3B"/>
    <w:rsid w:val="00AF1BB7"/>
    <w:rsid w:val="00AF1D76"/>
    <w:rsid w:val="00AF327E"/>
    <w:rsid w:val="00AF3857"/>
    <w:rsid w:val="00AF44FF"/>
    <w:rsid w:val="00AF46D6"/>
    <w:rsid w:val="00AF4BF7"/>
    <w:rsid w:val="00AF4E6C"/>
    <w:rsid w:val="00AF6A3A"/>
    <w:rsid w:val="00AF7922"/>
    <w:rsid w:val="00AF7998"/>
    <w:rsid w:val="00AF79C3"/>
    <w:rsid w:val="00B00759"/>
    <w:rsid w:val="00B00E44"/>
    <w:rsid w:val="00B010FC"/>
    <w:rsid w:val="00B0124B"/>
    <w:rsid w:val="00B02885"/>
    <w:rsid w:val="00B03423"/>
    <w:rsid w:val="00B03450"/>
    <w:rsid w:val="00B03452"/>
    <w:rsid w:val="00B0593B"/>
    <w:rsid w:val="00B0593C"/>
    <w:rsid w:val="00B05993"/>
    <w:rsid w:val="00B05DD0"/>
    <w:rsid w:val="00B06C9C"/>
    <w:rsid w:val="00B07556"/>
    <w:rsid w:val="00B07B8D"/>
    <w:rsid w:val="00B07D15"/>
    <w:rsid w:val="00B1001B"/>
    <w:rsid w:val="00B103F5"/>
    <w:rsid w:val="00B11783"/>
    <w:rsid w:val="00B11CEE"/>
    <w:rsid w:val="00B12BEB"/>
    <w:rsid w:val="00B141CE"/>
    <w:rsid w:val="00B1454E"/>
    <w:rsid w:val="00B151A2"/>
    <w:rsid w:val="00B155F8"/>
    <w:rsid w:val="00B159C1"/>
    <w:rsid w:val="00B20127"/>
    <w:rsid w:val="00B20B05"/>
    <w:rsid w:val="00B22339"/>
    <w:rsid w:val="00B22AE6"/>
    <w:rsid w:val="00B22C8A"/>
    <w:rsid w:val="00B22D66"/>
    <w:rsid w:val="00B234C3"/>
    <w:rsid w:val="00B240FB"/>
    <w:rsid w:val="00B2422A"/>
    <w:rsid w:val="00B24D36"/>
    <w:rsid w:val="00B25450"/>
    <w:rsid w:val="00B25730"/>
    <w:rsid w:val="00B26011"/>
    <w:rsid w:val="00B26031"/>
    <w:rsid w:val="00B26161"/>
    <w:rsid w:val="00B2736A"/>
    <w:rsid w:val="00B27FCD"/>
    <w:rsid w:val="00B3063E"/>
    <w:rsid w:val="00B30C39"/>
    <w:rsid w:val="00B335C8"/>
    <w:rsid w:val="00B33734"/>
    <w:rsid w:val="00B363E2"/>
    <w:rsid w:val="00B37074"/>
    <w:rsid w:val="00B371E8"/>
    <w:rsid w:val="00B3787C"/>
    <w:rsid w:val="00B37C2B"/>
    <w:rsid w:val="00B40516"/>
    <w:rsid w:val="00B42045"/>
    <w:rsid w:val="00B42B80"/>
    <w:rsid w:val="00B42DC4"/>
    <w:rsid w:val="00B43541"/>
    <w:rsid w:val="00B4354C"/>
    <w:rsid w:val="00B43D65"/>
    <w:rsid w:val="00B444A0"/>
    <w:rsid w:val="00B45307"/>
    <w:rsid w:val="00B45453"/>
    <w:rsid w:val="00B456AA"/>
    <w:rsid w:val="00B45A7F"/>
    <w:rsid w:val="00B46348"/>
    <w:rsid w:val="00B465F2"/>
    <w:rsid w:val="00B474D9"/>
    <w:rsid w:val="00B47AAF"/>
    <w:rsid w:val="00B5016B"/>
    <w:rsid w:val="00B505C3"/>
    <w:rsid w:val="00B50659"/>
    <w:rsid w:val="00B50C92"/>
    <w:rsid w:val="00B51204"/>
    <w:rsid w:val="00B51216"/>
    <w:rsid w:val="00B5124B"/>
    <w:rsid w:val="00B5207E"/>
    <w:rsid w:val="00B52384"/>
    <w:rsid w:val="00B543FD"/>
    <w:rsid w:val="00B54818"/>
    <w:rsid w:val="00B54AF0"/>
    <w:rsid w:val="00B5506F"/>
    <w:rsid w:val="00B55356"/>
    <w:rsid w:val="00B5551E"/>
    <w:rsid w:val="00B56982"/>
    <w:rsid w:val="00B56C93"/>
    <w:rsid w:val="00B570D2"/>
    <w:rsid w:val="00B574F2"/>
    <w:rsid w:val="00B576C4"/>
    <w:rsid w:val="00B6009C"/>
    <w:rsid w:val="00B6076B"/>
    <w:rsid w:val="00B611C3"/>
    <w:rsid w:val="00B616BA"/>
    <w:rsid w:val="00B63BC2"/>
    <w:rsid w:val="00B63DA4"/>
    <w:rsid w:val="00B64CB9"/>
    <w:rsid w:val="00B6640D"/>
    <w:rsid w:val="00B665EA"/>
    <w:rsid w:val="00B6723F"/>
    <w:rsid w:val="00B674B0"/>
    <w:rsid w:val="00B67C09"/>
    <w:rsid w:val="00B71F5C"/>
    <w:rsid w:val="00B7212B"/>
    <w:rsid w:val="00B729EE"/>
    <w:rsid w:val="00B72D90"/>
    <w:rsid w:val="00B72FBF"/>
    <w:rsid w:val="00B7377F"/>
    <w:rsid w:val="00B7465D"/>
    <w:rsid w:val="00B74D6E"/>
    <w:rsid w:val="00B75156"/>
    <w:rsid w:val="00B753D9"/>
    <w:rsid w:val="00B77549"/>
    <w:rsid w:val="00B802E7"/>
    <w:rsid w:val="00B8038A"/>
    <w:rsid w:val="00B8058D"/>
    <w:rsid w:val="00B80868"/>
    <w:rsid w:val="00B80DB1"/>
    <w:rsid w:val="00B81AD7"/>
    <w:rsid w:val="00B83904"/>
    <w:rsid w:val="00B864DD"/>
    <w:rsid w:val="00B86D54"/>
    <w:rsid w:val="00B87149"/>
    <w:rsid w:val="00B87251"/>
    <w:rsid w:val="00B90683"/>
    <w:rsid w:val="00B90F20"/>
    <w:rsid w:val="00B9141E"/>
    <w:rsid w:val="00B91E8D"/>
    <w:rsid w:val="00B91F1D"/>
    <w:rsid w:val="00B9408E"/>
    <w:rsid w:val="00B954FA"/>
    <w:rsid w:val="00B96A85"/>
    <w:rsid w:val="00B972F3"/>
    <w:rsid w:val="00BA0242"/>
    <w:rsid w:val="00BA0D68"/>
    <w:rsid w:val="00BA234A"/>
    <w:rsid w:val="00BA28A5"/>
    <w:rsid w:val="00BA31AF"/>
    <w:rsid w:val="00BA3C46"/>
    <w:rsid w:val="00BA3F81"/>
    <w:rsid w:val="00BA46B2"/>
    <w:rsid w:val="00BA506B"/>
    <w:rsid w:val="00BA5AF3"/>
    <w:rsid w:val="00BA5E3F"/>
    <w:rsid w:val="00BA652C"/>
    <w:rsid w:val="00BA6A81"/>
    <w:rsid w:val="00BA6D7D"/>
    <w:rsid w:val="00BA7FE8"/>
    <w:rsid w:val="00BB0553"/>
    <w:rsid w:val="00BB0A34"/>
    <w:rsid w:val="00BB0CB3"/>
    <w:rsid w:val="00BB207B"/>
    <w:rsid w:val="00BB23F1"/>
    <w:rsid w:val="00BB27F3"/>
    <w:rsid w:val="00BB42F1"/>
    <w:rsid w:val="00BB485C"/>
    <w:rsid w:val="00BB4A32"/>
    <w:rsid w:val="00BB5C1F"/>
    <w:rsid w:val="00BB6AD8"/>
    <w:rsid w:val="00BB6CBD"/>
    <w:rsid w:val="00BB752A"/>
    <w:rsid w:val="00BC0D49"/>
    <w:rsid w:val="00BC12E2"/>
    <w:rsid w:val="00BC14EA"/>
    <w:rsid w:val="00BC2049"/>
    <w:rsid w:val="00BC22AB"/>
    <w:rsid w:val="00BC2A92"/>
    <w:rsid w:val="00BC3193"/>
    <w:rsid w:val="00BC431E"/>
    <w:rsid w:val="00BC43BD"/>
    <w:rsid w:val="00BC4DF2"/>
    <w:rsid w:val="00BC5ED3"/>
    <w:rsid w:val="00BC6080"/>
    <w:rsid w:val="00BC6214"/>
    <w:rsid w:val="00BC6AC4"/>
    <w:rsid w:val="00BC6D8A"/>
    <w:rsid w:val="00BC6FAB"/>
    <w:rsid w:val="00BD08B3"/>
    <w:rsid w:val="00BD16E6"/>
    <w:rsid w:val="00BD2810"/>
    <w:rsid w:val="00BD35B6"/>
    <w:rsid w:val="00BD3636"/>
    <w:rsid w:val="00BD43FB"/>
    <w:rsid w:val="00BD4ECF"/>
    <w:rsid w:val="00BD5A0E"/>
    <w:rsid w:val="00BD5DC8"/>
    <w:rsid w:val="00BD72CF"/>
    <w:rsid w:val="00BD74DA"/>
    <w:rsid w:val="00BE0189"/>
    <w:rsid w:val="00BE05A8"/>
    <w:rsid w:val="00BE093C"/>
    <w:rsid w:val="00BE17CF"/>
    <w:rsid w:val="00BE275A"/>
    <w:rsid w:val="00BE362F"/>
    <w:rsid w:val="00BE36D5"/>
    <w:rsid w:val="00BE38E0"/>
    <w:rsid w:val="00BE3CCB"/>
    <w:rsid w:val="00BE3F98"/>
    <w:rsid w:val="00BE43FE"/>
    <w:rsid w:val="00BE4B8E"/>
    <w:rsid w:val="00BE567B"/>
    <w:rsid w:val="00BE645A"/>
    <w:rsid w:val="00BE6BF8"/>
    <w:rsid w:val="00BE74E7"/>
    <w:rsid w:val="00BF127C"/>
    <w:rsid w:val="00BF1B11"/>
    <w:rsid w:val="00BF234B"/>
    <w:rsid w:val="00BF3F76"/>
    <w:rsid w:val="00BF427E"/>
    <w:rsid w:val="00BF46E4"/>
    <w:rsid w:val="00BF4B23"/>
    <w:rsid w:val="00BF4D27"/>
    <w:rsid w:val="00BF5ECB"/>
    <w:rsid w:val="00BF7A00"/>
    <w:rsid w:val="00C00A0D"/>
    <w:rsid w:val="00C00A8D"/>
    <w:rsid w:val="00C01774"/>
    <w:rsid w:val="00C018FA"/>
    <w:rsid w:val="00C01D0B"/>
    <w:rsid w:val="00C020B5"/>
    <w:rsid w:val="00C024BD"/>
    <w:rsid w:val="00C0297D"/>
    <w:rsid w:val="00C0395D"/>
    <w:rsid w:val="00C03CDA"/>
    <w:rsid w:val="00C0438D"/>
    <w:rsid w:val="00C049FC"/>
    <w:rsid w:val="00C05144"/>
    <w:rsid w:val="00C0555C"/>
    <w:rsid w:val="00C0556A"/>
    <w:rsid w:val="00C06B4D"/>
    <w:rsid w:val="00C074F4"/>
    <w:rsid w:val="00C1076F"/>
    <w:rsid w:val="00C1088C"/>
    <w:rsid w:val="00C10D29"/>
    <w:rsid w:val="00C1154D"/>
    <w:rsid w:val="00C125E4"/>
    <w:rsid w:val="00C128FA"/>
    <w:rsid w:val="00C12F7B"/>
    <w:rsid w:val="00C136BD"/>
    <w:rsid w:val="00C136CE"/>
    <w:rsid w:val="00C13746"/>
    <w:rsid w:val="00C142D7"/>
    <w:rsid w:val="00C1466D"/>
    <w:rsid w:val="00C146ED"/>
    <w:rsid w:val="00C15131"/>
    <w:rsid w:val="00C15540"/>
    <w:rsid w:val="00C15CCE"/>
    <w:rsid w:val="00C15F71"/>
    <w:rsid w:val="00C15FC7"/>
    <w:rsid w:val="00C200FE"/>
    <w:rsid w:val="00C2010B"/>
    <w:rsid w:val="00C2049E"/>
    <w:rsid w:val="00C205EE"/>
    <w:rsid w:val="00C207AE"/>
    <w:rsid w:val="00C214D0"/>
    <w:rsid w:val="00C214ED"/>
    <w:rsid w:val="00C21AEA"/>
    <w:rsid w:val="00C21CC6"/>
    <w:rsid w:val="00C22431"/>
    <w:rsid w:val="00C23768"/>
    <w:rsid w:val="00C239F8"/>
    <w:rsid w:val="00C24933"/>
    <w:rsid w:val="00C24BE9"/>
    <w:rsid w:val="00C24C65"/>
    <w:rsid w:val="00C25664"/>
    <w:rsid w:val="00C26766"/>
    <w:rsid w:val="00C27F3D"/>
    <w:rsid w:val="00C3006E"/>
    <w:rsid w:val="00C30FDB"/>
    <w:rsid w:val="00C32988"/>
    <w:rsid w:val="00C332EB"/>
    <w:rsid w:val="00C335BE"/>
    <w:rsid w:val="00C3364F"/>
    <w:rsid w:val="00C35A77"/>
    <w:rsid w:val="00C35CFB"/>
    <w:rsid w:val="00C37CF5"/>
    <w:rsid w:val="00C40086"/>
    <w:rsid w:val="00C40745"/>
    <w:rsid w:val="00C4082F"/>
    <w:rsid w:val="00C4109B"/>
    <w:rsid w:val="00C421AB"/>
    <w:rsid w:val="00C43F88"/>
    <w:rsid w:val="00C4407A"/>
    <w:rsid w:val="00C44DD9"/>
    <w:rsid w:val="00C45175"/>
    <w:rsid w:val="00C45857"/>
    <w:rsid w:val="00C459ED"/>
    <w:rsid w:val="00C46E53"/>
    <w:rsid w:val="00C4722C"/>
    <w:rsid w:val="00C502DA"/>
    <w:rsid w:val="00C50E18"/>
    <w:rsid w:val="00C527A8"/>
    <w:rsid w:val="00C530E3"/>
    <w:rsid w:val="00C53E21"/>
    <w:rsid w:val="00C54457"/>
    <w:rsid w:val="00C54809"/>
    <w:rsid w:val="00C54EA9"/>
    <w:rsid w:val="00C55EE4"/>
    <w:rsid w:val="00C56F41"/>
    <w:rsid w:val="00C602BC"/>
    <w:rsid w:val="00C612F6"/>
    <w:rsid w:val="00C61B9B"/>
    <w:rsid w:val="00C62BA8"/>
    <w:rsid w:val="00C6405D"/>
    <w:rsid w:val="00C64C04"/>
    <w:rsid w:val="00C652EE"/>
    <w:rsid w:val="00C65B9D"/>
    <w:rsid w:val="00C65C9A"/>
    <w:rsid w:val="00C65DEF"/>
    <w:rsid w:val="00C65F00"/>
    <w:rsid w:val="00C669A3"/>
    <w:rsid w:val="00C67764"/>
    <w:rsid w:val="00C677CB"/>
    <w:rsid w:val="00C67C50"/>
    <w:rsid w:val="00C705C9"/>
    <w:rsid w:val="00C71463"/>
    <w:rsid w:val="00C73576"/>
    <w:rsid w:val="00C739A8"/>
    <w:rsid w:val="00C75FB8"/>
    <w:rsid w:val="00C764DD"/>
    <w:rsid w:val="00C76CC5"/>
    <w:rsid w:val="00C7704E"/>
    <w:rsid w:val="00C80819"/>
    <w:rsid w:val="00C82175"/>
    <w:rsid w:val="00C82A67"/>
    <w:rsid w:val="00C83231"/>
    <w:rsid w:val="00C8424A"/>
    <w:rsid w:val="00C84AEA"/>
    <w:rsid w:val="00C8696D"/>
    <w:rsid w:val="00C872C3"/>
    <w:rsid w:val="00C90929"/>
    <w:rsid w:val="00C90A9B"/>
    <w:rsid w:val="00C911B9"/>
    <w:rsid w:val="00C91A8A"/>
    <w:rsid w:val="00C91D76"/>
    <w:rsid w:val="00C92189"/>
    <w:rsid w:val="00C9246F"/>
    <w:rsid w:val="00C935DA"/>
    <w:rsid w:val="00C93BB6"/>
    <w:rsid w:val="00C93C03"/>
    <w:rsid w:val="00C945CF"/>
    <w:rsid w:val="00C94D6B"/>
    <w:rsid w:val="00C94D8E"/>
    <w:rsid w:val="00C950F2"/>
    <w:rsid w:val="00C952FF"/>
    <w:rsid w:val="00C95401"/>
    <w:rsid w:val="00C96180"/>
    <w:rsid w:val="00C96367"/>
    <w:rsid w:val="00C96586"/>
    <w:rsid w:val="00C96AF5"/>
    <w:rsid w:val="00C97067"/>
    <w:rsid w:val="00C97487"/>
    <w:rsid w:val="00CA1D62"/>
    <w:rsid w:val="00CA5C9A"/>
    <w:rsid w:val="00CA7082"/>
    <w:rsid w:val="00CA7188"/>
    <w:rsid w:val="00CA718C"/>
    <w:rsid w:val="00CA74C5"/>
    <w:rsid w:val="00CB0E6E"/>
    <w:rsid w:val="00CB1B68"/>
    <w:rsid w:val="00CB2BA0"/>
    <w:rsid w:val="00CB2D51"/>
    <w:rsid w:val="00CB2F17"/>
    <w:rsid w:val="00CB3235"/>
    <w:rsid w:val="00CB36AF"/>
    <w:rsid w:val="00CB3CA8"/>
    <w:rsid w:val="00CB4E9F"/>
    <w:rsid w:val="00CB629A"/>
    <w:rsid w:val="00CB6503"/>
    <w:rsid w:val="00CB7475"/>
    <w:rsid w:val="00CB77D5"/>
    <w:rsid w:val="00CB7A74"/>
    <w:rsid w:val="00CB7D97"/>
    <w:rsid w:val="00CC0031"/>
    <w:rsid w:val="00CC0034"/>
    <w:rsid w:val="00CC0B0A"/>
    <w:rsid w:val="00CC1023"/>
    <w:rsid w:val="00CC17AE"/>
    <w:rsid w:val="00CC227B"/>
    <w:rsid w:val="00CC2946"/>
    <w:rsid w:val="00CC3F31"/>
    <w:rsid w:val="00CC445A"/>
    <w:rsid w:val="00CC4462"/>
    <w:rsid w:val="00CC4468"/>
    <w:rsid w:val="00CC5147"/>
    <w:rsid w:val="00CC5D92"/>
    <w:rsid w:val="00CC79CB"/>
    <w:rsid w:val="00CD23F8"/>
    <w:rsid w:val="00CD2BAE"/>
    <w:rsid w:val="00CD3B30"/>
    <w:rsid w:val="00CD3E6B"/>
    <w:rsid w:val="00CD4414"/>
    <w:rsid w:val="00CD4D7D"/>
    <w:rsid w:val="00CD585A"/>
    <w:rsid w:val="00CD5F04"/>
    <w:rsid w:val="00CD6E24"/>
    <w:rsid w:val="00CD7068"/>
    <w:rsid w:val="00CD7A02"/>
    <w:rsid w:val="00CD7F0A"/>
    <w:rsid w:val="00CE0F1B"/>
    <w:rsid w:val="00CE1D7A"/>
    <w:rsid w:val="00CE2058"/>
    <w:rsid w:val="00CE2F29"/>
    <w:rsid w:val="00CE3322"/>
    <w:rsid w:val="00CE3CBE"/>
    <w:rsid w:val="00CE5162"/>
    <w:rsid w:val="00CE56DD"/>
    <w:rsid w:val="00CE591D"/>
    <w:rsid w:val="00CE6141"/>
    <w:rsid w:val="00CE63F2"/>
    <w:rsid w:val="00CE6B7F"/>
    <w:rsid w:val="00CE6DBF"/>
    <w:rsid w:val="00CE7397"/>
    <w:rsid w:val="00CE7767"/>
    <w:rsid w:val="00CE7D35"/>
    <w:rsid w:val="00CF00AA"/>
    <w:rsid w:val="00CF18FA"/>
    <w:rsid w:val="00CF1909"/>
    <w:rsid w:val="00CF1B6F"/>
    <w:rsid w:val="00CF26FB"/>
    <w:rsid w:val="00CF2DF6"/>
    <w:rsid w:val="00CF311C"/>
    <w:rsid w:val="00CF3C91"/>
    <w:rsid w:val="00CF49ED"/>
    <w:rsid w:val="00CF4D9C"/>
    <w:rsid w:val="00CF53BB"/>
    <w:rsid w:val="00CF5628"/>
    <w:rsid w:val="00CF5BD3"/>
    <w:rsid w:val="00CF5FAE"/>
    <w:rsid w:val="00CF68D9"/>
    <w:rsid w:val="00CF6913"/>
    <w:rsid w:val="00CF6A59"/>
    <w:rsid w:val="00CF7E6D"/>
    <w:rsid w:val="00D00505"/>
    <w:rsid w:val="00D010EE"/>
    <w:rsid w:val="00D021DD"/>
    <w:rsid w:val="00D03020"/>
    <w:rsid w:val="00D0398A"/>
    <w:rsid w:val="00D03BDC"/>
    <w:rsid w:val="00D03C0A"/>
    <w:rsid w:val="00D04064"/>
    <w:rsid w:val="00D0521F"/>
    <w:rsid w:val="00D0560D"/>
    <w:rsid w:val="00D0607E"/>
    <w:rsid w:val="00D06DFE"/>
    <w:rsid w:val="00D075B2"/>
    <w:rsid w:val="00D0787B"/>
    <w:rsid w:val="00D07B70"/>
    <w:rsid w:val="00D10949"/>
    <w:rsid w:val="00D116DC"/>
    <w:rsid w:val="00D12809"/>
    <w:rsid w:val="00D12ACA"/>
    <w:rsid w:val="00D13D5A"/>
    <w:rsid w:val="00D13EE0"/>
    <w:rsid w:val="00D14491"/>
    <w:rsid w:val="00D14985"/>
    <w:rsid w:val="00D149D6"/>
    <w:rsid w:val="00D14DE1"/>
    <w:rsid w:val="00D14FE7"/>
    <w:rsid w:val="00D152F5"/>
    <w:rsid w:val="00D15BA3"/>
    <w:rsid w:val="00D15EE1"/>
    <w:rsid w:val="00D176A1"/>
    <w:rsid w:val="00D2053A"/>
    <w:rsid w:val="00D20941"/>
    <w:rsid w:val="00D233CE"/>
    <w:rsid w:val="00D23885"/>
    <w:rsid w:val="00D23E7C"/>
    <w:rsid w:val="00D245CF"/>
    <w:rsid w:val="00D2473B"/>
    <w:rsid w:val="00D25491"/>
    <w:rsid w:val="00D25665"/>
    <w:rsid w:val="00D263F2"/>
    <w:rsid w:val="00D26612"/>
    <w:rsid w:val="00D26EF5"/>
    <w:rsid w:val="00D270E4"/>
    <w:rsid w:val="00D271CA"/>
    <w:rsid w:val="00D27977"/>
    <w:rsid w:val="00D27DB4"/>
    <w:rsid w:val="00D307E1"/>
    <w:rsid w:val="00D30EFC"/>
    <w:rsid w:val="00D3175F"/>
    <w:rsid w:val="00D31D08"/>
    <w:rsid w:val="00D33C35"/>
    <w:rsid w:val="00D342A0"/>
    <w:rsid w:val="00D35486"/>
    <w:rsid w:val="00D372AE"/>
    <w:rsid w:val="00D4357F"/>
    <w:rsid w:val="00D43AD3"/>
    <w:rsid w:val="00D44191"/>
    <w:rsid w:val="00D4434F"/>
    <w:rsid w:val="00D444A1"/>
    <w:rsid w:val="00D448BB"/>
    <w:rsid w:val="00D45831"/>
    <w:rsid w:val="00D46B3A"/>
    <w:rsid w:val="00D508AE"/>
    <w:rsid w:val="00D51A65"/>
    <w:rsid w:val="00D51E16"/>
    <w:rsid w:val="00D52C17"/>
    <w:rsid w:val="00D5306B"/>
    <w:rsid w:val="00D53EA4"/>
    <w:rsid w:val="00D5557D"/>
    <w:rsid w:val="00D56027"/>
    <w:rsid w:val="00D565B2"/>
    <w:rsid w:val="00D565D2"/>
    <w:rsid w:val="00D56FB8"/>
    <w:rsid w:val="00D57789"/>
    <w:rsid w:val="00D57A57"/>
    <w:rsid w:val="00D602CB"/>
    <w:rsid w:val="00D6035B"/>
    <w:rsid w:val="00D612CF"/>
    <w:rsid w:val="00D61461"/>
    <w:rsid w:val="00D61581"/>
    <w:rsid w:val="00D615CE"/>
    <w:rsid w:val="00D62638"/>
    <w:rsid w:val="00D62A81"/>
    <w:rsid w:val="00D63F0A"/>
    <w:rsid w:val="00D64CA8"/>
    <w:rsid w:val="00D65165"/>
    <w:rsid w:val="00D655DF"/>
    <w:rsid w:val="00D65635"/>
    <w:rsid w:val="00D66516"/>
    <w:rsid w:val="00D66768"/>
    <w:rsid w:val="00D66C6C"/>
    <w:rsid w:val="00D708B3"/>
    <w:rsid w:val="00D709ED"/>
    <w:rsid w:val="00D70B6D"/>
    <w:rsid w:val="00D71C01"/>
    <w:rsid w:val="00D71E2C"/>
    <w:rsid w:val="00D72639"/>
    <w:rsid w:val="00D7275B"/>
    <w:rsid w:val="00D74ACC"/>
    <w:rsid w:val="00D74EFE"/>
    <w:rsid w:val="00D75A6F"/>
    <w:rsid w:val="00D75F77"/>
    <w:rsid w:val="00D767E1"/>
    <w:rsid w:val="00D770C0"/>
    <w:rsid w:val="00D80674"/>
    <w:rsid w:val="00D806B7"/>
    <w:rsid w:val="00D812BD"/>
    <w:rsid w:val="00D81B9A"/>
    <w:rsid w:val="00D820C0"/>
    <w:rsid w:val="00D8212A"/>
    <w:rsid w:val="00D82673"/>
    <w:rsid w:val="00D82B6C"/>
    <w:rsid w:val="00D83D16"/>
    <w:rsid w:val="00D84183"/>
    <w:rsid w:val="00D845A7"/>
    <w:rsid w:val="00D84FE4"/>
    <w:rsid w:val="00D85128"/>
    <w:rsid w:val="00D8542C"/>
    <w:rsid w:val="00D854E3"/>
    <w:rsid w:val="00D86241"/>
    <w:rsid w:val="00D866EC"/>
    <w:rsid w:val="00D873C4"/>
    <w:rsid w:val="00D879AC"/>
    <w:rsid w:val="00D87F2E"/>
    <w:rsid w:val="00D90AA8"/>
    <w:rsid w:val="00D911A5"/>
    <w:rsid w:val="00D91359"/>
    <w:rsid w:val="00D91F99"/>
    <w:rsid w:val="00D9248A"/>
    <w:rsid w:val="00D928A0"/>
    <w:rsid w:val="00D92A13"/>
    <w:rsid w:val="00D92B2B"/>
    <w:rsid w:val="00D92DB5"/>
    <w:rsid w:val="00D93924"/>
    <w:rsid w:val="00D9524D"/>
    <w:rsid w:val="00D95DB0"/>
    <w:rsid w:val="00D966C1"/>
    <w:rsid w:val="00D96F00"/>
    <w:rsid w:val="00D97039"/>
    <w:rsid w:val="00DA10C0"/>
    <w:rsid w:val="00DA13D4"/>
    <w:rsid w:val="00DA1621"/>
    <w:rsid w:val="00DA1B6B"/>
    <w:rsid w:val="00DA24F1"/>
    <w:rsid w:val="00DA33BC"/>
    <w:rsid w:val="00DA3484"/>
    <w:rsid w:val="00DA38E4"/>
    <w:rsid w:val="00DA46BD"/>
    <w:rsid w:val="00DA4822"/>
    <w:rsid w:val="00DA5CBB"/>
    <w:rsid w:val="00DA6AA8"/>
    <w:rsid w:val="00DA6C91"/>
    <w:rsid w:val="00DA731F"/>
    <w:rsid w:val="00DA797B"/>
    <w:rsid w:val="00DA7A63"/>
    <w:rsid w:val="00DB073A"/>
    <w:rsid w:val="00DB0F1E"/>
    <w:rsid w:val="00DB12DD"/>
    <w:rsid w:val="00DB13C1"/>
    <w:rsid w:val="00DB436F"/>
    <w:rsid w:val="00DB445F"/>
    <w:rsid w:val="00DB5218"/>
    <w:rsid w:val="00DB5B16"/>
    <w:rsid w:val="00DB5D90"/>
    <w:rsid w:val="00DB6FA2"/>
    <w:rsid w:val="00DB714F"/>
    <w:rsid w:val="00DC0460"/>
    <w:rsid w:val="00DC06A6"/>
    <w:rsid w:val="00DC153A"/>
    <w:rsid w:val="00DC3D7F"/>
    <w:rsid w:val="00DC4EEC"/>
    <w:rsid w:val="00DC7E50"/>
    <w:rsid w:val="00DD0740"/>
    <w:rsid w:val="00DD0C01"/>
    <w:rsid w:val="00DD22DA"/>
    <w:rsid w:val="00DD2FD4"/>
    <w:rsid w:val="00DD399E"/>
    <w:rsid w:val="00DD3BEF"/>
    <w:rsid w:val="00DD3D50"/>
    <w:rsid w:val="00DD4797"/>
    <w:rsid w:val="00DD5041"/>
    <w:rsid w:val="00DD6219"/>
    <w:rsid w:val="00DD6BCD"/>
    <w:rsid w:val="00DD708D"/>
    <w:rsid w:val="00DE019E"/>
    <w:rsid w:val="00DE01BF"/>
    <w:rsid w:val="00DE0453"/>
    <w:rsid w:val="00DE14FA"/>
    <w:rsid w:val="00DE164B"/>
    <w:rsid w:val="00DE1F06"/>
    <w:rsid w:val="00DE302B"/>
    <w:rsid w:val="00DE320E"/>
    <w:rsid w:val="00DE37AB"/>
    <w:rsid w:val="00DE46B8"/>
    <w:rsid w:val="00DE5BD4"/>
    <w:rsid w:val="00DE5DB0"/>
    <w:rsid w:val="00DE64FC"/>
    <w:rsid w:val="00DE6F5A"/>
    <w:rsid w:val="00DE7217"/>
    <w:rsid w:val="00DE7D6E"/>
    <w:rsid w:val="00DF1876"/>
    <w:rsid w:val="00DF1DB6"/>
    <w:rsid w:val="00DF51E4"/>
    <w:rsid w:val="00DF527B"/>
    <w:rsid w:val="00DF5BCE"/>
    <w:rsid w:val="00E01525"/>
    <w:rsid w:val="00E01E41"/>
    <w:rsid w:val="00E029EF"/>
    <w:rsid w:val="00E03C5E"/>
    <w:rsid w:val="00E04AE2"/>
    <w:rsid w:val="00E04CBF"/>
    <w:rsid w:val="00E058CA"/>
    <w:rsid w:val="00E061EA"/>
    <w:rsid w:val="00E065A3"/>
    <w:rsid w:val="00E07752"/>
    <w:rsid w:val="00E077FB"/>
    <w:rsid w:val="00E10009"/>
    <w:rsid w:val="00E10DFA"/>
    <w:rsid w:val="00E119F2"/>
    <w:rsid w:val="00E1236F"/>
    <w:rsid w:val="00E1319F"/>
    <w:rsid w:val="00E13AD8"/>
    <w:rsid w:val="00E13F00"/>
    <w:rsid w:val="00E14A46"/>
    <w:rsid w:val="00E14C33"/>
    <w:rsid w:val="00E164B7"/>
    <w:rsid w:val="00E16572"/>
    <w:rsid w:val="00E1658E"/>
    <w:rsid w:val="00E16738"/>
    <w:rsid w:val="00E16E76"/>
    <w:rsid w:val="00E16F3E"/>
    <w:rsid w:val="00E170F7"/>
    <w:rsid w:val="00E204B6"/>
    <w:rsid w:val="00E20841"/>
    <w:rsid w:val="00E21305"/>
    <w:rsid w:val="00E21525"/>
    <w:rsid w:val="00E21546"/>
    <w:rsid w:val="00E216DD"/>
    <w:rsid w:val="00E21BC9"/>
    <w:rsid w:val="00E21C08"/>
    <w:rsid w:val="00E22F2F"/>
    <w:rsid w:val="00E247FA"/>
    <w:rsid w:val="00E253C8"/>
    <w:rsid w:val="00E255CC"/>
    <w:rsid w:val="00E2647C"/>
    <w:rsid w:val="00E2670F"/>
    <w:rsid w:val="00E272D0"/>
    <w:rsid w:val="00E27AE8"/>
    <w:rsid w:val="00E27D12"/>
    <w:rsid w:val="00E3009D"/>
    <w:rsid w:val="00E30FEB"/>
    <w:rsid w:val="00E3154A"/>
    <w:rsid w:val="00E32354"/>
    <w:rsid w:val="00E32994"/>
    <w:rsid w:val="00E33269"/>
    <w:rsid w:val="00E33756"/>
    <w:rsid w:val="00E35BA9"/>
    <w:rsid w:val="00E36015"/>
    <w:rsid w:val="00E3708D"/>
    <w:rsid w:val="00E37B27"/>
    <w:rsid w:val="00E37DA8"/>
    <w:rsid w:val="00E402FA"/>
    <w:rsid w:val="00E42AA8"/>
    <w:rsid w:val="00E42D75"/>
    <w:rsid w:val="00E42F8C"/>
    <w:rsid w:val="00E432E5"/>
    <w:rsid w:val="00E43837"/>
    <w:rsid w:val="00E43B5B"/>
    <w:rsid w:val="00E44095"/>
    <w:rsid w:val="00E462F6"/>
    <w:rsid w:val="00E47353"/>
    <w:rsid w:val="00E508F0"/>
    <w:rsid w:val="00E50C57"/>
    <w:rsid w:val="00E51226"/>
    <w:rsid w:val="00E5188B"/>
    <w:rsid w:val="00E51919"/>
    <w:rsid w:val="00E51EA6"/>
    <w:rsid w:val="00E5280A"/>
    <w:rsid w:val="00E52F56"/>
    <w:rsid w:val="00E539C5"/>
    <w:rsid w:val="00E55428"/>
    <w:rsid w:val="00E55BFC"/>
    <w:rsid w:val="00E560FB"/>
    <w:rsid w:val="00E5620F"/>
    <w:rsid w:val="00E56736"/>
    <w:rsid w:val="00E57FEF"/>
    <w:rsid w:val="00E6008A"/>
    <w:rsid w:val="00E60EBA"/>
    <w:rsid w:val="00E6111A"/>
    <w:rsid w:val="00E61556"/>
    <w:rsid w:val="00E61AC2"/>
    <w:rsid w:val="00E61E9A"/>
    <w:rsid w:val="00E624C4"/>
    <w:rsid w:val="00E62A00"/>
    <w:rsid w:val="00E6607D"/>
    <w:rsid w:val="00E66E0F"/>
    <w:rsid w:val="00E70F7F"/>
    <w:rsid w:val="00E719A1"/>
    <w:rsid w:val="00E71E00"/>
    <w:rsid w:val="00E72DE5"/>
    <w:rsid w:val="00E72FF5"/>
    <w:rsid w:val="00E73C28"/>
    <w:rsid w:val="00E763D7"/>
    <w:rsid w:val="00E76F24"/>
    <w:rsid w:val="00E77F8E"/>
    <w:rsid w:val="00E811BB"/>
    <w:rsid w:val="00E82501"/>
    <w:rsid w:val="00E82AAC"/>
    <w:rsid w:val="00E82F1E"/>
    <w:rsid w:val="00E83411"/>
    <w:rsid w:val="00E839EE"/>
    <w:rsid w:val="00E83CD6"/>
    <w:rsid w:val="00E851CE"/>
    <w:rsid w:val="00E8554C"/>
    <w:rsid w:val="00E85EB7"/>
    <w:rsid w:val="00E87258"/>
    <w:rsid w:val="00E8729D"/>
    <w:rsid w:val="00E8796F"/>
    <w:rsid w:val="00E91D1D"/>
    <w:rsid w:val="00E91D97"/>
    <w:rsid w:val="00E91FF2"/>
    <w:rsid w:val="00E9342A"/>
    <w:rsid w:val="00E97C89"/>
    <w:rsid w:val="00E97CA6"/>
    <w:rsid w:val="00E97F43"/>
    <w:rsid w:val="00EA01EE"/>
    <w:rsid w:val="00EA09A6"/>
    <w:rsid w:val="00EA0AB6"/>
    <w:rsid w:val="00EA24E5"/>
    <w:rsid w:val="00EA38A3"/>
    <w:rsid w:val="00EA3B30"/>
    <w:rsid w:val="00EA3BEB"/>
    <w:rsid w:val="00EA6040"/>
    <w:rsid w:val="00EA6C36"/>
    <w:rsid w:val="00EA71B0"/>
    <w:rsid w:val="00EB0025"/>
    <w:rsid w:val="00EB1C5B"/>
    <w:rsid w:val="00EB1CC3"/>
    <w:rsid w:val="00EB4200"/>
    <w:rsid w:val="00EB5DA1"/>
    <w:rsid w:val="00EB69DE"/>
    <w:rsid w:val="00EB6C37"/>
    <w:rsid w:val="00EB705B"/>
    <w:rsid w:val="00EB7B42"/>
    <w:rsid w:val="00EB7D4D"/>
    <w:rsid w:val="00EB7E83"/>
    <w:rsid w:val="00EC0351"/>
    <w:rsid w:val="00EC1698"/>
    <w:rsid w:val="00EC236F"/>
    <w:rsid w:val="00EC311D"/>
    <w:rsid w:val="00EC37DC"/>
    <w:rsid w:val="00EC529F"/>
    <w:rsid w:val="00EC583C"/>
    <w:rsid w:val="00EC71AC"/>
    <w:rsid w:val="00EC7521"/>
    <w:rsid w:val="00ED084F"/>
    <w:rsid w:val="00ED1FD7"/>
    <w:rsid w:val="00ED26D9"/>
    <w:rsid w:val="00ED277E"/>
    <w:rsid w:val="00ED352A"/>
    <w:rsid w:val="00ED39BE"/>
    <w:rsid w:val="00ED6ACE"/>
    <w:rsid w:val="00ED6B33"/>
    <w:rsid w:val="00ED788F"/>
    <w:rsid w:val="00EE01D9"/>
    <w:rsid w:val="00EE0816"/>
    <w:rsid w:val="00EE0BF6"/>
    <w:rsid w:val="00EE0D5F"/>
    <w:rsid w:val="00EE2805"/>
    <w:rsid w:val="00EE2AB3"/>
    <w:rsid w:val="00EE38C5"/>
    <w:rsid w:val="00EE4F04"/>
    <w:rsid w:val="00EE510A"/>
    <w:rsid w:val="00EE541B"/>
    <w:rsid w:val="00EE5F1D"/>
    <w:rsid w:val="00EE6504"/>
    <w:rsid w:val="00EE688A"/>
    <w:rsid w:val="00EE7A18"/>
    <w:rsid w:val="00EE7D5B"/>
    <w:rsid w:val="00EF21A2"/>
    <w:rsid w:val="00EF2A9C"/>
    <w:rsid w:val="00EF3189"/>
    <w:rsid w:val="00EF3F92"/>
    <w:rsid w:val="00EF45CB"/>
    <w:rsid w:val="00EF4CCB"/>
    <w:rsid w:val="00EF61F4"/>
    <w:rsid w:val="00EF6ECF"/>
    <w:rsid w:val="00EF7D93"/>
    <w:rsid w:val="00F0040C"/>
    <w:rsid w:val="00F00FB0"/>
    <w:rsid w:val="00F01808"/>
    <w:rsid w:val="00F018B4"/>
    <w:rsid w:val="00F0198A"/>
    <w:rsid w:val="00F01A3A"/>
    <w:rsid w:val="00F021F9"/>
    <w:rsid w:val="00F02B11"/>
    <w:rsid w:val="00F03A13"/>
    <w:rsid w:val="00F05C16"/>
    <w:rsid w:val="00F05D90"/>
    <w:rsid w:val="00F06157"/>
    <w:rsid w:val="00F0675F"/>
    <w:rsid w:val="00F06C70"/>
    <w:rsid w:val="00F078B1"/>
    <w:rsid w:val="00F11550"/>
    <w:rsid w:val="00F137E4"/>
    <w:rsid w:val="00F13C4A"/>
    <w:rsid w:val="00F14796"/>
    <w:rsid w:val="00F1487F"/>
    <w:rsid w:val="00F15250"/>
    <w:rsid w:val="00F152A8"/>
    <w:rsid w:val="00F157D3"/>
    <w:rsid w:val="00F16847"/>
    <w:rsid w:val="00F200B3"/>
    <w:rsid w:val="00F2038D"/>
    <w:rsid w:val="00F22138"/>
    <w:rsid w:val="00F22F0A"/>
    <w:rsid w:val="00F24A13"/>
    <w:rsid w:val="00F24C10"/>
    <w:rsid w:val="00F24FF3"/>
    <w:rsid w:val="00F2589F"/>
    <w:rsid w:val="00F2642A"/>
    <w:rsid w:val="00F2675E"/>
    <w:rsid w:val="00F26790"/>
    <w:rsid w:val="00F26D32"/>
    <w:rsid w:val="00F26D76"/>
    <w:rsid w:val="00F26ED7"/>
    <w:rsid w:val="00F27214"/>
    <w:rsid w:val="00F27412"/>
    <w:rsid w:val="00F274D5"/>
    <w:rsid w:val="00F30057"/>
    <w:rsid w:val="00F30712"/>
    <w:rsid w:val="00F31A5D"/>
    <w:rsid w:val="00F31BDD"/>
    <w:rsid w:val="00F31CCA"/>
    <w:rsid w:val="00F32A51"/>
    <w:rsid w:val="00F32DE3"/>
    <w:rsid w:val="00F33311"/>
    <w:rsid w:val="00F33957"/>
    <w:rsid w:val="00F3485E"/>
    <w:rsid w:val="00F34D66"/>
    <w:rsid w:val="00F35299"/>
    <w:rsid w:val="00F354BB"/>
    <w:rsid w:val="00F3570F"/>
    <w:rsid w:val="00F35E9A"/>
    <w:rsid w:val="00F36283"/>
    <w:rsid w:val="00F369DD"/>
    <w:rsid w:val="00F36AF1"/>
    <w:rsid w:val="00F36D6D"/>
    <w:rsid w:val="00F3762A"/>
    <w:rsid w:val="00F4005A"/>
    <w:rsid w:val="00F400B3"/>
    <w:rsid w:val="00F404BB"/>
    <w:rsid w:val="00F40903"/>
    <w:rsid w:val="00F4154A"/>
    <w:rsid w:val="00F41807"/>
    <w:rsid w:val="00F428BE"/>
    <w:rsid w:val="00F42B6F"/>
    <w:rsid w:val="00F42EEB"/>
    <w:rsid w:val="00F4344D"/>
    <w:rsid w:val="00F43D12"/>
    <w:rsid w:val="00F45793"/>
    <w:rsid w:val="00F45D05"/>
    <w:rsid w:val="00F45D22"/>
    <w:rsid w:val="00F46086"/>
    <w:rsid w:val="00F46F7A"/>
    <w:rsid w:val="00F50214"/>
    <w:rsid w:val="00F50E40"/>
    <w:rsid w:val="00F51611"/>
    <w:rsid w:val="00F51F2C"/>
    <w:rsid w:val="00F52227"/>
    <w:rsid w:val="00F52B59"/>
    <w:rsid w:val="00F54727"/>
    <w:rsid w:val="00F57732"/>
    <w:rsid w:val="00F577F8"/>
    <w:rsid w:val="00F57E80"/>
    <w:rsid w:val="00F60DE0"/>
    <w:rsid w:val="00F621C5"/>
    <w:rsid w:val="00F62B7B"/>
    <w:rsid w:val="00F62F6B"/>
    <w:rsid w:val="00F63365"/>
    <w:rsid w:val="00F644A1"/>
    <w:rsid w:val="00F65805"/>
    <w:rsid w:val="00F66683"/>
    <w:rsid w:val="00F668E0"/>
    <w:rsid w:val="00F668FF"/>
    <w:rsid w:val="00F66967"/>
    <w:rsid w:val="00F66B4F"/>
    <w:rsid w:val="00F66CC2"/>
    <w:rsid w:val="00F6701C"/>
    <w:rsid w:val="00F6767D"/>
    <w:rsid w:val="00F67726"/>
    <w:rsid w:val="00F67927"/>
    <w:rsid w:val="00F70129"/>
    <w:rsid w:val="00F702C7"/>
    <w:rsid w:val="00F70A0B"/>
    <w:rsid w:val="00F7259C"/>
    <w:rsid w:val="00F7315A"/>
    <w:rsid w:val="00F745D6"/>
    <w:rsid w:val="00F74FE3"/>
    <w:rsid w:val="00F75109"/>
    <w:rsid w:val="00F757D0"/>
    <w:rsid w:val="00F75AD6"/>
    <w:rsid w:val="00F75B9C"/>
    <w:rsid w:val="00F80649"/>
    <w:rsid w:val="00F814BD"/>
    <w:rsid w:val="00F821F5"/>
    <w:rsid w:val="00F828AF"/>
    <w:rsid w:val="00F82F3D"/>
    <w:rsid w:val="00F840D9"/>
    <w:rsid w:val="00F84350"/>
    <w:rsid w:val="00F843C2"/>
    <w:rsid w:val="00F84781"/>
    <w:rsid w:val="00F84872"/>
    <w:rsid w:val="00F849E7"/>
    <w:rsid w:val="00F84C83"/>
    <w:rsid w:val="00F84E39"/>
    <w:rsid w:val="00F85EDD"/>
    <w:rsid w:val="00F8650F"/>
    <w:rsid w:val="00F8692B"/>
    <w:rsid w:val="00F86AD2"/>
    <w:rsid w:val="00F904EE"/>
    <w:rsid w:val="00F909C1"/>
    <w:rsid w:val="00F90B35"/>
    <w:rsid w:val="00F91338"/>
    <w:rsid w:val="00F91922"/>
    <w:rsid w:val="00F91E25"/>
    <w:rsid w:val="00F92976"/>
    <w:rsid w:val="00F936C1"/>
    <w:rsid w:val="00F94470"/>
    <w:rsid w:val="00F947F5"/>
    <w:rsid w:val="00F951E3"/>
    <w:rsid w:val="00F95861"/>
    <w:rsid w:val="00F96625"/>
    <w:rsid w:val="00F97753"/>
    <w:rsid w:val="00FA07FB"/>
    <w:rsid w:val="00FA0F2D"/>
    <w:rsid w:val="00FA2A0F"/>
    <w:rsid w:val="00FA3180"/>
    <w:rsid w:val="00FA4656"/>
    <w:rsid w:val="00FA640E"/>
    <w:rsid w:val="00FA667B"/>
    <w:rsid w:val="00FA670E"/>
    <w:rsid w:val="00FA7597"/>
    <w:rsid w:val="00FA76B0"/>
    <w:rsid w:val="00FA7D62"/>
    <w:rsid w:val="00FB04B7"/>
    <w:rsid w:val="00FB0ADF"/>
    <w:rsid w:val="00FB4385"/>
    <w:rsid w:val="00FB4FC3"/>
    <w:rsid w:val="00FB5CAC"/>
    <w:rsid w:val="00FB6415"/>
    <w:rsid w:val="00FB64E5"/>
    <w:rsid w:val="00FB6754"/>
    <w:rsid w:val="00FB686D"/>
    <w:rsid w:val="00FB6CED"/>
    <w:rsid w:val="00FB714A"/>
    <w:rsid w:val="00FB78B0"/>
    <w:rsid w:val="00FC1693"/>
    <w:rsid w:val="00FC1724"/>
    <w:rsid w:val="00FC17A9"/>
    <w:rsid w:val="00FC1C76"/>
    <w:rsid w:val="00FC2281"/>
    <w:rsid w:val="00FC2544"/>
    <w:rsid w:val="00FC2A91"/>
    <w:rsid w:val="00FC2B54"/>
    <w:rsid w:val="00FC32C6"/>
    <w:rsid w:val="00FC3807"/>
    <w:rsid w:val="00FC3F6B"/>
    <w:rsid w:val="00FC4748"/>
    <w:rsid w:val="00FC677D"/>
    <w:rsid w:val="00FC7BE9"/>
    <w:rsid w:val="00FC7FFC"/>
    <w:rsid w:val="00FD0F79"/>
    <w:rsid w:val="00FD1791"/>
    <w:rsid w:val="00FD2744"/>
    <w:rsid w:val="00FD2F29"/>
    <w:rsid w:val="00FD32AD"/>
    <w:rsid w:val="00FD4E55"/>
    <w:rsid w:val="00FD4F13"/>
    <w:rsid w:val="00FD5ABC"/>
    <w:rsid w:val="00FD669F"/>
    <w:rsid w:val="00FD6A98"/>
    <w:rsid w:val="00FD7F0F"/>
    <w:rsid w:val="00FE1A21"/>
    <w:rsid w:val="00FE1D50"/>
    <w:rsid w:val="00FE2664"/>
    <w:rsid w:val="00FE50EB"/>
    <w:rsid w:val="00FE54E5"/>
    <w:rsid w:val="00FE7453"/>
    <w:rsid w:val="00FE7F8E"/>
    <w:rsid w:val="00FF0A9A"/>
    <w:rsid w:val="00FF1466"/>
    <w:rsid w:val="00FF29CF"/>
    <w:rsid w:val="00FF32EB"/>
    <w:rsid w:val="00FF4A48"/>
    <w:rsid w:val="00FF4D1F"/>
    <w:rsid w:val="00FF5035"/>
    <w:rsid w:val="00FF533B"/>
    <w:rsid w:val="00FF57F4"/>
    <w:rsid w:val="00FF5931"/>
    <w:rsid w:val="00FF62BD"/>
    <w:rsid w:val="00FF68FE"/>
    <w:rsid w:val="00FF6916"/>
    <w:rsid w:val="00FF6CBE"/>
    <w:rsid w:val="00FF70A4"/>
    <w:rsid w:val="00FF7A56"/>
    <w:rsid w:val="00FF7AA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366FD2"/>
    <w:rPr>
      <w:rFonts w:ascii="Calibri" w:eastAsia="Calibri" w:hAnsi="Calibri" w:cs="Times New Roman"/>
    </w:rPr>
  </w:style>
  <w:style w:type="paragraph" w:styleId="Akapitzlist">
    <w:name w:val="List Paragraph"/>
    <w:aliases w:val="Akapit z listą BS,CW_Lista,Podsis rysunku,BulletC,Bullet Number,List Paragraph1,List Paragraph2,ISCG Numerowanie,lp11,List Paragraph11,Bullet 1,Use Case List Paragraph,Body MS Bullet,Colorful List Accent 1,Medium Grid 1 Accent 2,L1,Obiekt"/>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rPr>
  </w:style>
  <w:style w:type="paragraph" w:styleId="Tekstpodstawowy">
    <w:name w:val="Body Text"/>
    <w:basedOn w:val="Normalny"/>
    <w:link w:val="TekstpodstawowyZnak"/>
    <w:rsid w:val="006707C1"/>
    <w:rPr>
      <w:b/>
      <w:sz w:val="24"/>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rsid w:val="006707C1"/>
    <w:rPr>
      <w:color w:val="0000FF"/>
      <w:u w:val="single"/>
    </w:rPr>
  </w:style>
  <w:style w:type="paragraph" w:styleId="NormalnyWeb">
    <w:name w:val="Normal (Web)"/>
    <w:basedOn w:val="Normalny"/>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Podsis rysunku Znak,BulletC Znak,Bullet Number Znak,List Paragraph1 Znak,List Paragraph2 Znak,ISCG Numerowanie Znak,lp11 Znak,List Paragraph11 Znak,Bullet 1 Znak,Use Case List Paragraph Znak"/>
    <w:link w:val="Akapitzlist"/>
    <w:uiPriority w:val="34"/>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rPr>
  </w:style>
  <w:style w:type="table" w:styleId="Tabela-Siatka">
    <w:name w:val="Table Grid"/>
    <w:basedOn w:val="Standardowy"/>
    <w:uiPriority w:val="59"/>
    <w:rsid w:val="00DB12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h2">
    <w:name w:val="h2"/>
    <w:rsid w:val="0061251D"/>
  </w:style>
  <w:style w:type="character" w:customStyle="1" w:styleId="h1">
    <w:name w:val="h1"/>
    <w:rsid w:val="0061251D"/>
  </w:style>
  <w:style w:type="paragraph" w:customStyle="1" w:styleId="Tekstpodstawowy31">
    <w:name w:val="Tekst podstawowy 31"/>
    <w:basedOn w:val="Normalny"/>
    <w:rsid w:val="00D448BB"/>
    <w:pPr>
      <w:suppressAutoHyphens/>
      <w:jc w:val="both"/>
    </w:pPr>
    <w:rPr>
      <w:rFonts w:ascii="Arial" w:hAnsi="Arial"/>
      <w:sz w:val="24"/>
      <w:lang w:eastAsia="ar-SA"/>
    </w:rPr>
  </w:style>
  <w:style w:type="paragraph" w:customStyle="1" w:styleId="Standard">
    <w:name w:val="Standard"/>
    <w:rsid w:val="00D448BB"/>
    <w:pPr>
      <w:widowControl w:val="0"/>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 w:type="character" w:styleId="Pogrubienie">
    <w:name w:val="Strong"/>
    <w:basedOn w:val="Domylnaczcionkaakapitu"/>
    <w:uiPriority w:val="22"/>
    <w:qFormat/>
    <w:rsid w:val="00B54818"/>
    <w:rPr>
      <w:b/>
      <w:bCs/>
    </w:rPr>
  </w:style>
  <w:style w:type="paragraph" w:customStyle="1" w:styleId="Standardowy2">
    <w:name w:val="Standardowy2"/>
    <w:rsid w:val="00992C91"/>
    <w:pPr>
      <w:suppressAutoHyphens/>
      <w:spacing w:after="0" w:line="240" w:lineRule="auto"/>
    </w:pPr>
    <w:rPr>
      <w:rFonts w:ascii="Times New Roman" w:eastAsia="Times New Roman" w:hAnsi="Times New Roman" w:cs="Times New Roman"/>
      <w:sz w:val="24"/>
      <w:szCs w:val="24"/>
      <w:lang w:eastAsia="zh-CN"/>
    </w:rPr>
  </w:style>
  <w:style w:type="paragraph" w:customStyle="1" w:styleId="western">
    <w:name w:val="western"/>
    <w:basedOn w:val="Normalny"/>
    <w:rsid w:val="00F22F0A"/>
    <w:pPr>
      <w:spacing w:before="100" w:beforeAutospacing="1" w:after="100" w:afterAutospacing="1"/>
    </w:pPr>
    <w:rPr>
      <w:sz w:val="24"/>
      <w:szCs w:val="24"/>
    </w:rPr>
  </w:style>
  <w:style w:type="character" w:customStyle="1" w:styleId="uv3um">
    <w:name w:val="uv3um"/>
    <w:basedOn w:val="Domylnaczcionkaakapitu"/>
    <w:rsid w:val="007F0DC7"/>
  </w:style>
  <w:style w:type="character" w:customStyle="1" w:styleId="tytul">
    <w:name w:val="tytul"/>
    <w:basedOn w:val="Domylnaczcionkaakapitu"/>
    <w:rsid w:val="00BD43FB"/>
  </w:style>
  <w:style w:type="character" w:customStyle="1" w:styleId="tytul-der">
    <w:name w:val="tytul-der"/>
    <w:basedOn w:val="Domylnaczcionkaakapitu"/>
    <w:rsid w:val="00BD43FB"/>
  </w:style>
  <w:style w:type="paragraph" w:customStyle="1" w:styleId="Zawartotabeli">
    <w:name w:val="Zawartość tabeli"/>
    <w:basedOn w:val="Normalny"/>
    <w:rsid w:val="009C2924"/>
    <w:pPr>
      <w:suppressLineNumbers/>
      <w:suppressAutoHyphens/>
    </w:pPr>
    <w:rPr>
      <w:lang w:eastAsia="zh-CN"/>
    </w:rPr>
  </w:style>
  <w:style w:type="paragraph" w:customStyle="1" w:styleId="Normalny1">
    <w:name w:val="Normalny1"/>
    <w:uiPriority w:val="99"/>
    <w:qFormat/>
    <w:rsid w:val="00F26790"/>
    <w:pPr>
      <w:suppressAutoHyphens/>
      <w:spacing w:after="0"/>
    </w:pPr>
    <w:rPr>
      <w:rFonts w:ascii="Arial" w:eastAsia="Arial" w:hAnsi="Arial" w:cs="Arial"/>
      <w:lang w:eastAsia="pl-PL"/>
    </w:rPr>
  </w:style>
  <w:style w:type="paragraph" w:customStyle="1" w:styleId="v1msonormal">
    <w:name w:val="v1msonormal"/>
    <w:basedOn w:val="Normalny"/>
    <w:rsid w:val="007D4B55"/>
    <w:pPr>
      <w:spacing w:before="100" w:beforeAutospacing="1" w:after="100" w:afterAutospacing="1"/>
    </w:pPr>
    <w:rPr>
      <w:sz w:val="24"/>
      <w:szCs w:val="24"/>
    </w:rPr>
  </w:style>
  <w:style w:type="character" w:styleId="Odwoaniedokomentarza">
    <w:name w:val="annotation reference"/>
    <w:basedOn w:val="Domylnaczcionkaakapitu"/>
    <w:uiPriority w:val="99"/>
    <w:semiHidden/>
    <w:unhideWhenUsed/>
    <w:rsid w:val="000A18CF"/>
    <w:rPr>
      <w:sz w:val="16"/>
      <w:szCs w:val="16"/>
    </w:rPr>
  </w:style>
  <w:style w:type="paragraph" w:styleId="Tekstkomentarza">
    <w:name w:val="annotation text"/>
    <w:basedOn w:val="Normalny"/>
    <w:link w:val="TekstkomentarzaZnak"/>
    <w:uiPriority w:val="99"/>
    <w:semiHidden/>
    <w:unhideWhenUsed/>
    <w:rsid w:val="000A18CF"/>
  </w:style>
  <w:style w:type="character" w:customStyle="1" w:styleId="TekstkomentarzaZnak">
    <w:name w:val="Tekst komentarza Znak"/>
    <w:basedOn w:val="Domylnaczcionkaakapitu"/>
    <w:link w:val="Tekstkomentarza"/>
    <w:uiPriority w:val="99"/>
    <w:semiHidden/>
    <w:rsid w:val="000A18C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18CF"/>
    <w:rPr>
      <w:b/>
      <w:bCs/>
    </w:rPr>
  </w:style>
  <w:style w:type="character" w:customStyle="1" w:styleId="TematkomentarzaZnak">
    <w:name w:val="Temat komentarza Znak"/>
    <w:basedOn w:val="TekstkomentarzaZnak"/>
    <w:link w:val="Tematkomentarza"/>
    <w:uiPriority w:val="99"/>
    <w:semiHidden/>
    <w:rsid w:val="000A18CF"/>
    <w:rPr>
      <w:rFonts w:ascii="Times New Roman" w:eastAsia="Times New Roman" w:hAnsi="Times New Roman" w:cs="Times New Roman"/>
      <w:b/>
      <w:bCs/>
      <w:sz w:val="20"/>
      <w:szCs w:val="20"/>
      <w:lang w:eastAsia="pl-PL"/>
    </w:rPr>
  </w:style>
  <w:style w:type="paragraph" w:styleId="Poprawka">
    <w:name w:val="Revision"/>
    <w:hidden/>
    <w:uiPriority w:val="99"/>
    <w:semiHidden/>
    <w:rsid w:val="000A18CF"/>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13460659">
      <w:bodyDiv w:val="1"/>
      <w:marLeft w:val="0"/>
      <w:marRight w:val="0"/>
      <w:marTop w:val="0"/>
      <w:marBottom w:val="0"/>
      <w:divBdr>
        <w:top w:val="none" w:sz="0" w:space="0" w:color="auto"/>
        <w:left w:val="none" w:sz="0" w:space="0" w:color="auto"/>
        <w:bottom w:val="none" w:sz="0" w:space="0" w:color="auto"/>
        <w:right w:val="none" w:sz="0" w:space="0" w:color="auto"/>
      </w:divBdr>
    </w:div>
    <w:div w:id="36514463">
      <w:bodyDiv w:val="1"/>
      <w:marLeft w:val="0"/>
      <w:marRight w:val="0"/>
      <w:marTop w:val="0"/>
      <w:marBottom w:val="0"/>
      <w:divBdr>
        <w:top w:val="none" w:sz="0" w:space="0" w:color="auto"/>
        <w:left w:val="none" w:sz="0" w:space="0" w:color="auto"/>
        <w:bottom w:val="none" w:sz="0" w:space="0" w:color="auto"/>
        <w:right w:val="none" w:sz="0" w:space="0" w:color="auto"/>
      </w:divBdr>
    </w:div>
    <w:div w:id="55475233">
      <w:bodyDiv w:val="1"/>
      <w:marLeft w:val="0"/>
      <w:marRight w:val="0"/>
      <w:marTop w:val="0"/>
      <w:marBottom w:val="0"/>
      <w:divBdr>
        <w:top w:val="none" w:sz="0" w:space="0" w:color="auto"/>
        <w:left w:val="none" w:sz="0" w:space="0" w:color="auto"/>
        <w:bottom w:val="none" w:sz="0" w:space="0" w:color="auto"/>
        <w:right w:val="none" w:sz="0" w:space="0" w:color="auto"/>
      </w:divBdr>
    </w:div>
    <w:div w:id="57869712">
      <w:bodyDiv w:val="1"/>
      <w:marLeft w:val="0"/>
      <w:marRight w:val="0"/>
      <w:marTop w:val="0"/>
      <w:marBottom w:val="0"/>
      <w:divBdr>
        <w:top w:val="none" w:sz="0" w:space="0" w:color="auto"/>
        <w:left w:val="none" w:sz="0" w:space="0" w:color="auto"/>
        <w:bottom w:val="none" w:sz="0" w:space="0" w:color="auto"/>
        <w:right w:val="none" w:sz="0" w:space="0" w:color="auto"/>
      </w:divBdr>
    </w:div>
    <w:div w:id="121575879">
      <w:bodyDiv w:val="1"/>
      <w:marLeft w:val="0"/>
      <w:marRight w:val="0"/>
      <w:marTop w:val="0"/>
      <w:marBottom w:val="0"/>
      <w:divBdr>
        <w:top w:val="none" w:sz="0" w:space="0" w:color="auto"/>
        <w:left w:val="none" w:sz="0" w:space="0" w:color="auto"/>
        <w:bottom w:val="none" w:sz="0" w:space="0" w:color="auto"/>
        <w:right w:val="none" w:sz="0" w:space="0" w:color="auto"/>
      </w:divBdr>
    </w:div>
    <w:div w:id="135294747">
      <w:bodyDiv w:val="1"/>
      <w:marLeft w:val="0"/>
      <w:marRight w:val="0"/>
      <w:marTop w:val="0"/>
      <w:marBottom w:val="0"/>
      <w:divBdr>
        <w:top w:val="none" w:sz="0" w:space="0" w:color="auto"/>
        <w:left w:val="none" w:sz="0" w:space="0" w:color="auto"/>
        <w:bottom w:val="none" w:sz="0" w:space="0" w:color="auto"/>
        <w:right w:val="none" w:sz="0" w:space="0" w:color="auto"/>
      </w:divBdr>
    </w:div>
    <w:div w:id="216170193">
      <w:bodyDiv w:val="1"/>
      <w:marLeft w:val="0"/>
      <w:marRight w:val="0"/>
      <w:marTop w:val="0"/>
      <w:marBottom w:val="0"/>
      <w:divBdr>
        <w:top w:val="none" w:sz="0" w:space="0" w:color="auto"/>
        <w:left w:val="none" w:sz="0" w:space="0" w:color="auto"/>
        <w:bottom w:val="none" w:sz="0" w:space="0" w:color="auto"/>
        <w:right w:val="none" w:sz="0" w:space="0" w:color="auto"/>
      </w:divBdr>
    </w:div>
    <w:div w:id="266935456">
      <w:bodyDiv w:val="1"/>
      <w:marLeft w:val="0"/>
      <w:marRight w:val="0"/>
      <w:marTop w:val="0"/>
      <w:marBottom w:val="0"/>
      <w:divBdr>
        <w:top w:val="none" w:sz="0" w:space="0" w:color="auto"/>
        <w:left w:val="none" w:sz="0" w:space="0" w:color="auto"/>
        <w:bottom w:val="none" w:sz="0" w:space="0" w:color="auto"/>
        <w:right w:val="none" w:sz="0" w:space="0" w:color="auto"/>
      </w:divBdr>
    </w:div>
    <w:div w:id="319384633">
      <w:bodyDiv w:val="1"/>
      <w:marLeft w:val="0"/>
      <w:marRight w:val="0"/>
      <w:marTop w:val="0"/>
      <w:marBottom w:val="0"/>
      <w:divBdr>
        <w:top w:val="none" w:sz="0" w:space="0" w:color="auto"/>
        <w:left w:val="none" w:sz="0" w:space="0" w:color="auto"/>
        <w:bottom w:val="none" w:sz="0" w:space="0" w:color="auto"/>
        <w:right w:val="none" w:sz="0" w:space="0" w:color="auto"/>
      </w:divBdr>
    </w:div>
    <w:div w:id="344096065">
      <w:bodyDiv w:val="1"/>
      <w:marLeft w:val="0"/>
      <w:marRight w:val="0"/>
      <w:marTop w:val="0"/>
      <w:marBottom w:val="0"/>
      <w:divBdr>
        <w:top w:val="none" w:sz="0" w:space="0" w:color="auto"/>
        <w:left w:val="none" w:sz="0" w:space="0" w:color="auto"/>
        <w:bottom w:val="none" w:sz="0" w:space="0" w:color="auto"/>
        <w:right w:val="none" w:sz="0" w:space="0" w:color="auto"/>
      </w:divBdr>
    </w:div>
    <w:div w:id="352616234">
      <w:bodyDiv w:val="1"/>
      <w:marLeft w:val="0"/>
      <w:marRight w:val="0"/>
      <w:marTop w:val="0"/>
      <w:marBottom w:val="0"/>
      <w:divBdr>
        <w:top w:val="none" w:sz="0" w:space="0" w:color="auto"/>
        <w:left w:val="none" w:sz="0" w:space="0" w:color="auto"/>
        <w:bottom w:val="none" w:sz="0" w:space="0" w:color="auto"/>
        <w:right w:val="none" w:sz="0" w:space="0" w:color="auto"/>
      </w:divBdr>
    </w:div>
    <w:div w:id="360789204">
      <w:bodyDiv w:val="1"/>
      <w:marLeft w:val="0"/>
      <w:marRight w:val="0"/>
      <w:marTop w:val="0"/>
      <w:marBottom w:val="0"/>
      <w:divBdr>
        <w:top w:val="none" w:sz="0" w:space="0" w:color="auto"/>
        <w:left w:val="none" w:sz="0" w:space="0" w:color="auto"/>
        <w:bottom w:val="none" w:sz="0" w:space="0" w:color="auto"/>
        <w:right w:val="none" w:sz="0" w:space="0" w:color="auto"/>
      </w:divBdr>
    </w:div>
    <w:div w:id="389616797">
      <w:bodyDiv w:val="1"/>
      <w:marLeft w:val="0"/>
      <w:marRight w:val="0"/>
      <w:marTop w:val="0"/>
      <w:marBottom w:val="0"/>
      <w:divBdr>
        <w:top w:val="none" w:sz="0" w:space="0" w:color="auto"/>
        <w:left w:val="none" w:sz="0" w:space="0" w:color="auto"/>
        <w:bottom w:val="none" w:sz="0" w:space="0" w:color="auto"/>
        <w:right w:val="none" w:sz="0" w:space="0" w:color="auto"/>
      </w:divBdr>
      <w:divsChild>
        <w:div w:id="218635333">
          <w:marLeft w:val="0"/>
          <w:marRight w:val="0"/>
          <w:marTop w:val="0"/>
          <w:marBottom w:val="0"/>
          <w:divBdr>
            <w:top w:val="none" w:sz="0" w:space="0" w:color="auto"/>
            <w:left w:val="none" w:sz="0" w:space="0" w:color="auto"/>
            <w:bottom w:val="none" w:sz="0" w:space="0" w:color="auto"/>
            <w:right w:val="none" w:sz="0" w:space="0" w:color="auto"/>
          </w:divBdr>
        </w:div>
      </w:divsChild>
    </w:div>
    <w:div w:id="402263961">
      <w:bodyDiv w:val="1"/>
      <w:marLeft w:val="0"/>
      <w:marRight w:val="0"/>
      <w:marTop w:val="0"/>
      <w:marBottom w:val="0"/>
      <w:divBdr>
        <w:top w:val="none" w:sz="0" w:space="0" w:color="auto"/>
        <w:left w:val="none" w:sz="0" w:space="0" w:color="auto"/>
        <w:bottom w:val="none" w:sz="0" w:space="0" w:color="auto"/>
        <w:right w:val="none" w:sz="0" w:space="0" w:color="auto"/>
      </w:divBdr>
    </w:div>
    <w:div w:id="467819506">
      <w:bodyDiv w:val="1"/>
      <w:marLeft w:val="0"/>
      <w:marRight w:val="0"/>
      <w:marTop w:val="0"/>
      <w:marBottom w:val="0"/>
      <w:divBdr>
        <w:top w:val="none" w:sz="0" w:space="0" w:color="auto"/>
        <w:left w:val="none" w:sz="0" w:space="0" w:color="auto"/>
        <w:bottom w:val="none" w:sz="0" w:space="0" w:color="auto"/>
        <w:right w:val="none" w:sz="0" w:space="0" w:color="auto"/>
      </w:divBdr>
    </w:div>
    <w:div w:id="483203533">
      <w:bodyDiv w:val="1"/>
      <w:marLeft w:val="0"/>
      <w:marRight w:val="0"/>
      <w:marTop w:val="0"/>
      <w:marBottom w:val="0"/>
      <w:divBdr>
        <w:top w:val="none" w:sz="0" w:space="0" w:color="auto"/>
        <w:left w:val="none" w:sz="0" w:space="0" w:color="auto"/>
        <w:bottom w:val="none" w:sz="0" w:space="0" w:color="auto"/>
        <w:right w:val="none" w:sz="0" w:space="0" w:color="auto"/>
      </w:divBdr>
    </w:div>
    <w:div w:id="505099629">
      <w:bodyDiv w:val="1"/>
      <w:marLeft w:val="0"/>
      <w:marRight w:val="0"/>
      <w:marTop w:val="0"/>
      <w:marBottom w:val="0"/>
      <w:divBdr>
        <w:top w:val="none" w:sz="0" w:space="0" w:color="auto"/>
        <w:left w:val="none" w:sz="0" w:space="0" w:color="auto"/>
        <w:bottom w:val="none" w:sz="0" w:space="0" w:color="auto"/>
        <w:right w:val="none" w:sz="0" w:space="0" w:color="auto"/>
      </w:divBdr>
    </w:div>
    <w:div w:id="554045349">
      <w:bodyDiv w:val="1"/>
      <w:marLeft w:val="0"/>
      <w:marRight w:val="0"/>
      <w:marTop w:val="0"/>
      <w:marBottom w:val="0"/>
      <w:divBdr>
        <w:top w:val="none" w:sz="0" w:space="0" w:color="auto"/>
        <w:left w:val="none" w:sz="0" w:space="0" w:color="auto"/>
        <w:bottom w:val="none" w:sz="0" w:space="0" w:color="auto"/>
        <w:right w:val="none" w:sz="0" w:space="0" w:color="auto"/>
      </w:divBdr>
    </w:div>
    <w:div w:id="670448556">
      <w:bodyDiv w:val="1"/>
      <w:marLeft w:val="0"/>
      <w:marRight w:val="0"/>
      <w:marTop w:val="0"/>
      <w:marBottom w:val="0"/>
      <w:divBdr>
        <w:top w:val="none" w:sz="0" w:space="0" w:color="auto"/>
        <w:left w:val="none" w:sz="0" w:space="0" w:color="auto"/>
        <w:bottom w:val="none" w:sz="0" w:space="0" w:color="auto"/>
        <w:right w:val="none" w:sz="0" w:space="0" w:color="auto"/>
      </w:divBdr>
    </w:div>
    <w:div w:id="697126281">
      <w:bodyDiv w:val="1"/>
      <w:marLeft w:val="0"/>
      <w:marRight w:val="0"/>
      <w:marTop w:val="0"/>
      <w:marBottom w:val="0"/>
      <w:divBdr>
        <w:top w:val="none" w:sz="0" w:space="0" w:color="auto"/>
        <w:left w:val="none" w:sz="0" w:space="0" w:color="auto"/>
        <w:bottom w:val="none" w:sz="0" w:space="0" w:color="auto"/>
        <w:right w:val="none" w:sz="0" w:space="0" w:color="auto"/>
      </w:divBdr>
      <w:divsChild>
        <w:div w:id="1740253828">
          <w:marLeft w:val="0"/>
          <w:marRight w:val="0"/>
          <w:marTop w:val="0"/>
          <w:marBottom w:val="0"/>
          <w:divBdr>
            <w:top w:val="none" w:sz="0" w:space="0" w:color="auto"/>
            <w:left w:val="none" w:sz="0" w:space="0" w:color="auto"/>
            <w:bottom w:val="none" w:sz="0" w:space="0" w:color="auto"/>
            <w:right w:val="none" w:sz="0" w:space="0" w:color="auto"/>
          </w:divBdr>
          <w:divsChild>
            <w:div w:id="11746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956491">
      <w:bodyDiv w:val="1"/>
      <w:marLeft w:val="0"/>
      <w:marRight w:val="0"/>
      <w:marTop w:val="0"/>
      <w:marBottom w:val="0"/>
      <w:divBdr>
        <w:top w:val="none" w:sz="0" w:space="0" w:color="auto"/>
        <w:left w:val="none" w:sz="0" w:space="0" w:color="auto"/>
        <w:bottom w:val="none" w:sz="0" w:space="0" w:color="auto"/>
        <w:right w:val="none" w:sz="0" w:space="0" w:color="auto"/>
      </w:divBdr>
    </w:div>
    <w:div w:id="743915087">
      <w:bodyDiv w:val="1"/>
      <w:marLeft w:val="0"/>
      <w:marRight w:val="0"/>
      <w:marTop w:val="0"/>
      <w:marBottom w:val="0"/>
      <w:divBdr>
        <w:top w:val="none" w:sz="0" w:space="0" w:color="auto"/>
        <w:left w:val="none" w:sz="0" w:space="0" w:color="auto"/>
        <w:bottom w:val="none" w:sz="0" w:space="0" w:color="auto"/>
        <w:right w:val="none" w:sz="0" w:space="0" w:color="auto"/>
      </w:divBdr>
    </w:div>
    <w:div w:id="770468620">
      <w:bodyDiv w:val="1"/>
      <w:marLeft w:val="0"/>
      <w:marRight w:val="0"/>
      <w:marTop w:val="0"/>
      <w:marBottom w:val="0"/>
      <w:divBdr>
        <w:top w:val="none" w:sz="0" w:space="0" w:color="auto"/>
        <w:left w:val="none" w:sz="0" w:space="0" w:color="auto"/>
        <w:bottom w:val="none" w:sz="0" w:space="0" w:color="auto"/>
        <w:right w:val="none" w:sz="0" w:space="0" w:color="auto"/>
      </w:divBdr>
    </w:div>
    <w:div w:id="787821124">
      <w:bodyDiv w:val="1"/>
      <w:marLeft w:val="0"/>
      <w:marRight w:val="0"/>
      <w:marTop w:val="0"/>
      <w:marBottom w:val="0"/>
      <w:divBdr>
        <w:top w:val="none" w:sz="0" w:space="0" w:color="auto"/>
        <w:left w:val="none" w:sz="0" w:space="0" w:color="auto"/>
        <w:bottom w:val="none" w:sz="0" w:space="0" w:color="auto"/>
        <w:right w:val="none" w:sz="0" w:space="0" w:color="auto"/>
      </w:divBdr>
    </w:div>
    <w:div w:id="801576309">
      <w:bodyDiv w:val="1"/>
      <w:marLeft w:val="0"/>
      <w:marRight w:val="0"/>
      <w:marTop w:val="0"/>
      <w:marBottom w:val="0"/>
      <w:divBdr>
        <w:top w:val="none" w:sz="0" w:space="0" w:color="auto"/>
        <w:left w:val="none" w:sz="0" w:space="0" w:color="auto"/>
        <w:bottom w:val="none" w:sz="0" w:space="0" w:color="auto"/>
        <w:right w:val="none" w:sz="0" w:space="0" w:color="auto"/>
      </w:divBdr>
    </w:div>
    <w:div w:id="808472897">
      <w:bodyDiv w:val="1"/>
      <w:marLeft w:val="0"/>
      <w:marRight w:val="0"/>
      <w:marTop w:val="0"/>
      <w:marBottom w:val="0"/>
      <w:divBdr>
        <w:top w:val="none" w:sz="0" w:space="0" w:color="auto"/>
        <w:left w:val="none" w:sz="0" w:space="0" w:color="auto"/>
        <w:bottom w:val="none" w:sz="0" w:space="0" w:color="auto"/>
        <w:right w:val="none" w:sz="0" w:space="0" w:color="auto"/>
      </w:divBdr>
    </w:div>
    <w:div w:id="831986240">
      <w:bodyDiv w:val="1"/>
      <w:marLeft w:val="0"/>
      <w:marRight w:val="0"/>
      <w:marTop w:val="0"/>
      <w:marBottom w:val="0"/>
      <w:divBdr>
        <w:top w:val="none" w:sz="0" w:space="0" w:color="auto"/>
        <w:left w:val="none" w:sz="0" w:space="0" w:color="auto"/>
        <w:bottom w:val="none" w:sz="0" w:space="0" w:color="auto"/>
        <w:right w:val="none" w:sz="0" w:space="0" w:color="auto"/>
      </w:divBdr>
    </w:div>
    <w:div w:id="834422044">
      <w:bodyDiv w:val="1"/>
      <w:marLeft w:val="0"/>
      <w:marRight w:val="0"/>
      <w:marTop w:val="0"/>
      <w:marBottom w:val="0"/>
      <w:divBdr>
        <w:top w:val="none" w:sz="0" w:space="0" w:color="auto"/>
        <w:left w:val="none" w:sz="0" w:space="0" w:color="auto"/>
        <w:bottom w:val="none" w:sz="0" w:space="0" w:color="auto"/>
        <w:right w:val="none" w:sz="0" w:space="0" w:color="auto"/>
      </w:divBdr>
    </w:div>
    <w:div w:id="860895778">
      <w:bodyDiv w:val="1"/>
      <w:marLeft w:val="0"/>
      <w:marRight w:val="0"/>
      <w:marTop w:val="0"/>
      <w:marBottom w:val="0"/>
      <w:divBdr>
        <w:top w:val="none" w:sz="0" w:space="0" w:color="auto"/>
        <w:left w:val="none" w:sz="0" w:space="0" w:color="auto"/>
        <w:bottom w:val="none" w:sz="0" w:space="0" w:color="auto"/>
        <w:right w:val="none" w:sz="0" w:space="0" w:color="auto"/>
      </w:divBdr>
      <w:divsChild>
        <w:div w:id="1902864274">
          <w:marLeft w:val="0"/>
          <w:marRight w:val="0"/>
          <w:marTop w:val="0"/>
          <w:marBottom w:val="0"/>
          <w:divBdr>
            <w:top w:val="none" w:sz="0" w:space="0" w:color="auto"/>
            <w:left w:val="none" w:sz="0" w:space="0" w:color="auto"/>
            <w:bottom w:val="none" w:sz="0" w:space="0" w:color="auto"/>
            <w:right w:val="none" w:sz="0" w:space="0" w:color="auto"/>
          </w:divBdr>
          <w:divsChild>
            <w:div w:id="800224230">
              <w:marLeft w:val="0"/>
              <w:marRight w:val="0"/>
              <w:marTop w:val="0"/>
              <w:marBottom w:val="0"/>
              <w:divBdr>
                <w:top w:val="none" w:sz="0" w:space="0" w:color="auto"/>
                <w:left w:val="none" w:sz="0" w:space="0" w:color="auto"/>
                <w:bottom w:val="none" w:sz="0" w:space="0" w:color="auto"/>
                <w:right w:val="none" w:sz="0" w:space="0" w:color="auto"/>
              </w:divBdr>
              <w:divsChild>
                <w:div w:id="25559847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033727228">
          <w:marLeft w:val="0"/>
          <w:marRight w:val="0"/>
          <w:marTop w:val="0"/>
          <w:marBottom w:val="0"/>
          <w:divBdr>
            <w:top w:val="none" w:sz="0" w:space="0" w:color="auto"/>
            <w:left w:val="none" w:sz="0" w:space="0" w:color="auto"/>
            <w:bottom w:val="none" w:sz="0" w:space="0" w:color="auto"/>
            <w:right w:val="none" w:sz="0" w:space="0" w:color="auto"/>
          </w:divBdr>
          <w:divsChild>
            <w:div w:id="1674531045">
              <w:marLeft w:val="0"/>
              <w:marRight w:val="0"/>
              <w:marTop w:val="0"/>
              <w:marBottom w:val="0"/>
              <w:divBdr>
                <w:top w:val="none" w:sz="0" w:space="0" w:color="auto"/>
                <w:left w:val="none" w:sz="0" w:space="0" w:color="auto"/>
                <w:bottom w:val="none" w:sz="0" w:space="0" w:color="auto"/>
                <w:right w:val="none" w:sz="0" w:space="0" w:color="auto"/>
              </w:divBdr>
            </w:div>
          </w:divsChild>
        </w:div>
        <w:div w:id="1844975015">
          <w:marLeft w:val="0"/>
          <w:marRight w:val="0"/>
          <w:marTop w:val="0"/>
          <w:marBottom w:val="0"/>
          <w:divBdr>
            <w:top w:val="none" w:sz="0" w:space="0" w:color="auto"/>
            <w:left w:val="none" w:sz="0" w:space="0" w:color="auto"/>
            <w:bottom w:val="none" w:sz="0" w:space="0" w:color="auto"/>
            <w:right w:val="none" w:sz="0" w:space="0" w:color="auto"/>
          </w:divBdr>
          <w:divsChild>
            <w:div w:id="122233381">
              <w:marLeft w:val="0"/>
              <w:marRight w:val="0"/>
              <w:marTop w:val="0"/>
              <w:marBottom w:val="0"/>
              <w:divBdr>
                <w:top w:val="none" w:sz="0" w:space="0" w:color="auto"/>
                <w:left w:val="none" w:sz="0" w:space="0" w:color="auto"/>
                <w:bottom w:val="none" w:sz="0" w:space="0" w:color="auto"/>
                <w:right w:val="none" w:sz="0" w:space="0" w:color="auto"/>
              </w:divBdr>
              <w:divsChild>
                <w:div w:id="18730330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14550419">
          <w:marLeft w:val="0"/>
          <w:marRight w:val="0"/>
          <w:marTop w:val="0"/>
          <w:marBottom w:val="0"/>
          <w:divBdr>
            <w:top w:val="none" w:sz="0" w:space="0" w:color="auto"/>
            <w:left w:val="none" w:sz="0" w:space="0" w:color="auto"/>
            <w:bottom w:val="none" w:sz="0" w:space="0" w:color="auto"/>
            <w:right w:val="none" w:sz="0" w:space="0" w:color="auto"/>
          </w:divBdr>
          <w:divsChild>
            <w:div w:id="1049719769">
              <w:marLeft w:val="0"/>
              <w:marRight w:val="0"/>
              <w:marTop w:val="0"/>
              <w:marBottom w:val="0"/>
              <w:divBdr>
                <w:top w:val="none" w:sz="0" w:space="0" w:color="auto"/>
                <w:left w:val="none" w:sz="0" w:space="0" w:color="auto"/>
                <w:bottom w:val="none" w:sz="0" w:space="0" w:color="auto"/>
                <w:right w:val="none" w:sz="0" w:space="0" w:color="auto"/>
              </w:divBdr>
            </w:div>
          </w:divsChild>
        </w:div>
        <w:div w:id="31351516">
          <w:marLeft w:val="0"/>
          <w:marRight w:val="0"/>
          <w:marTop w:val="0"/>
          <w:marBottom w:val="0"/>
          <w:divBdr>
            <w:top w:val="none" w:sz="0" w:space="0" w:color="auto"/>
            <w:left w:val="none" w:sz="0" w:space="0" w:color="auto"/>
            <w:bottom w:val="none" w:sz="0" w:space="0" w:color="auto"/>
            <w:right w:val="none" w:sz="0" w:space="0" w:color="auto"/>
          </w:divBdr>
          <w:divsChild>
            <w:div w:id="1361319404">
              <w:marLeft w:val="0"/>
              <w:marRight w:val="0"/>
              <w:marTop w:val="0"/>
              <w:marBottom w:val="0"/>
              <w:divBdr>
                <w:top w:val="none" w:sz="0" w:space="0" w:color="auto"/>
                <w:left w:val="none" w:sz="0" w:space="0" w:color="auto"/>
                <w:bottom w:val="none" w:sz="0" w:space="0" w:color="auto"/>
                <w:right w:val="none" w:sz="0" w:space="0" w:color="auto"/>
              </w:divBdr>
              <w:divsChild>
                <w:div w:id="195247162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897327983">
      <w:bodyDiv w:val="1"/>
      <w:marLeft w:val="0"/>
      <w:marRight w:val="0"/>
      <w:marTop w:val="0"/>
      <w:marBottom w:val="0"/>
      <w:divBdr>
        <w:top w:val="none" w:sz="0" w:space="0" w:color="auto"/>
        <w:left w:val="none" w:sz="0" w:space="0" w:color="auto"/>
        <w:bottom w:val="none" w:sz="0" w:space="0" w:color="auto"/>
        <w:right w:val="none" w:sz="0" w:space="0" w:color="auto"/>
      </w:divBdr>
    </w:div>
    <w:div w:id="898517850">
      <w:bodyDiv w:val="1"/>
      <w:marLeft w:val="0"/>
      <w:marRight w:val="0"/>
      <w:marTop w:val="0"/>
      <w:marBottom w:val="0"/>
      <w:divBdr>
        <w:top w:val="none" w:sz="0" w:space="0" w:color="auto"/>
        <w:left w:val="none" w:sz="0" w:space="0" w:color="auto"/>
        <w:bottom w:val="none" w:sz="0" w:space="0" w:color="auto"/>
        <w:right w:val="none" w:sz="0" w:space="0" w:color="auto"/>
      </w:divBdr>
    </w:div>
    <w:div w:id="916792431">
      <w:bodyDiv w:val="1"/>
      <w:marLeft w:val="0"/>
      <w:marRight w:val="0"/>
      <w:marTop w:val="0"/>
      <w:marBottom w:val="0"/>
      <w:divBdr>
        <w:top w:val="none" w:sz="0" w:space="0" w:color="auto"/>
        <w:left w:val="none" w:sz="0" w:space="0" w:color="auto"/>
        <w:bottom w:val="none" w:sz="0" w:space="0" w:color="auto"/>
        <w:right w:val="none" w:sz="0" w:space="0" w:color="auto"/>
      </w:divBdr>
    </w:div>
    <w:div w:id="924074261">
      <w:bodyDiv w:val="1"/>
      <w:marLeft w:val="0"/>
      <w:marRight w:val="0"/>
      <w:marTop w:val="0"/>
      <w:marBottom w:val="0"/>
      <w:divBdr>
        <w:top w:val="none" w:sz="0" w:space="0" w:color="auto"/>
        <w:left w:val="none" w:sz="0" w:space="0" w:color="auto"/>
        <w:bottom w:val="none" w:sz="0" w:space="0" w:color="auto"/>
        <w:right w:val="none" w:sz="0" w:space="0" w:color="auto"/>
      </w:divBdr>
    </w:div>
    <w:div w:id="936861559">
      <w:bodyDiv w:val="1"/>
      <w:marLeft w:val="0"/>
      <w:marRight w:val="0"/>
      <w:marTop w:val="0"/>
      <w:marBottom w:val="0"/>
      <w:divBdr>
        <w:top w:val="none" w:sz="0" w:space="0" w:color="auto"/>
        <w:left w:val="none" w:sz="0" w:space="0" w:color="auto"/>
        <w:bottom w:val="none" w:sz="0" w:space="0" w:color="auto"/>
        <w:right w:val="none" w:sz="0" w:space="0" w:color="auto"/>
      </w:divBdr>
    </w:div>
    <w:div w:id="951547520">
      <w:bodyDiv w:val="1"/>
      <w:marLeft w:val="0"/>
      <w:marRight w:val="0"/>
      <w:marTop w:val="0"/>
      <w:marBottom w:val="0"/>
      <w:divBdr>
        <w:top w:val="none" w:sz="0" w:space="0" w:color="auto"/>
        <w:left w:val="none" w:sz="0" w:space="0" w:color="auto"/>
        <w:bottom w:val="none" w:sz="0" w:space="0" w:color="auto"/>
        <w:right w:val="none" w:sz="0" w:space="0" w:color="auto"/>
      </w:divBdr>
    </w:div>
    <w:div w:id="989987876">
      <w:bodyDiv w:val="1"/>
      <w:marLeft w:val="0"/>
      <w:marRight w:val="0"/>
      <w:marTop w:val="0"/>
      <w:marBottom w:val="0"/>
      <w:divBdr>
        <w:top w:val="none" w:sz="0" w:space="0" w:color="auto"/>
        <w:left w:val="none" w:sz="0" w:space="0" w:color="auto"/>
        <w:bottom w:val="none" w:sz="0" w:space="0" w:color="auto"/>
        <w:right w:val="none" w:sz="0" w:space="0" w:color="auto"/>
      </w:divBdr>
    </w:div>
    <w:div w:id="1004161010">
      <w:bodyDiv w:val="1"/>
      <w:marLeft w:val="0"/>
      <w:marRight w:val="0"/>
      <w:marTop w:val="0"/>
      <w:marBottom w:val="0"/>
      <w:divBdr>
        <w:top w:val="none" w:sz="0" w:space="0" w:color="auto"/>
        <w:left w:val="none" w:sz="0" w:space="0" w:color="auto"/>
        <w:bottom w:val="none" w:sz="0" w:space="0" w:color="auto"/>
        <w:right w:val="none" w:sz="0" w:space="0" w:color="auto"/>
      </w:divBdr>
    </w:div>
    <w:div w:id="1007440918">
      <w:bodyDiv w:val="1"/>
      <w:marLeft w:val="0"/>
      <w:marRight w:val="0"/>
      <w:marTop w:val="0"/>
      <w:marBottom w:val="0"/>
      <w:divBdr>
        <w:top w:val="none" w:sz="0" w:space="0" w:color="auto"/>
        <w:left w:val="none" w:sz="0" w:space="0" w:color="auto"/>
        <w:bottom w:val="none" w:sz="0" w:space="0" w:color="auto"/>
        <w:right w:val="none" w:sz="0" w:space="0" w:color="auto"/>
      </w:divBdr>
    </w:div>
    <w:div w:id="1032733481">
      <w:bodyDiv w:val="1"/>
      <w:marLeft w:val="0"/>
      <w:marRight w:val="0"/>
      <w:marTop w:val="0"/>
      <w:marBottom w:val="0"/>
      <w:divBdr>
        <w:top w:val="none" w:sz="0" w:space="0" w:color="auto"/>
        <w:left w:val="none" w:sz="0" w:space="0" w:color="auto"/>
        <w:bottom w:val="none" w:sz="0" w:space="0" w:color="auto"/>
        <w:right w:val="none" w:sz="0" w:space="0" w:color="auto"/>
      </w:divBdr>
      <w:divsChild>
        <w:div w:id="807093234">
          <w:marLeft w:val="0"/>
          <w:marRight w:val="0"/>
          <w:marTop w:val="0"/>
          <w:marBottom w:val="0"/>
          <w:divBdr>
            <w:top w:val="single" w:sz="2" w:space="0" w:color="E5E7EB"/>
            <w:left w:val="single" w:sz="2" w:space="0" w:color="E5E7EB"/>
            <w:bottom w:val="single" w:sz="2" w:space="0" w:color="E5E7EB"/>
            <w:right w:val="single" w:sz="2" w:space="0" w:color="E5E7EB"/>
          </w:divBdr>
        </w:div>
        <w:div w:id="317420260">
          <w:marLeft w:val="0"/>
          <w:marRight w:val="0"/>
          <w:marTop w:val="0"/>
          <w:marBottom w:val="0"/>
          <w:divBdr>
            <w:top w:val="single" w:sz="2" w:space="0" w:color="E5E7EB"/>
            <w:left w:val="single" w:sz="2" w:space="0" w:color="E5E7EB"/>
            <w:bottom w:val="single" w:sz="2" w:space="0" w:color="E5E7EB"/>
            <w:right w:val="single" w:sz="2" w:space="0" w:color="E5E7EB"/>
          </w:divBdr>
          <w:divsChild>
            <w:div w:id="1935238031">
              <w:marLeft w:val="0"/>
              <w:marRight w:val="0"/>
              <w:marTop w:val="0"/>
              <w:marBottom w:val="0"/>
              <w:divBdr>
                <w:top w:val="single" w:sz="2" w:space="0" w:color="E5E7EB"/>
                <w:left w:val="single" w:sz="2" w:space="0" w:color="E5E7EB"/>
                <w:bottom w:val="single" w:sz="2" w:space="0" w:color="E5E7EB"/>
                <w:right w:val="single" w:sz="2" w:space="0" w:color="E5E7EB"/>
              </w:divBdr>
              <w:divsChild>
                <w:div w:id="1198276565">
                  <w:marLeft w:val="0"/>
                  <w:marRight w:val="0"/>
                  <w:marTop w:val="0"/>
                  <w:marBottom w:val="0"/>
                  <w:divBdr>
                    <w:top w:val="single" w:sz="2" w:space="0" w:color="E5E7EB"/>
                    <w:left w:val="single" w:sz="2" w:space="0" w:color="E5E7EB"/>
                    <w:bottom w:val="single" w:sz="2" w:space="0" w:color="E5E7EB"/>
                    <w:right w:val="single" w:sz="2" w:space="0" w:color="E5E7EB"/>
                  </w:divBdr>
                  <w:divsChild>
                    <w:div w:id="10640602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072121557">
      <w:bodyDiv w:val="1"/>
      <w:marLeft w:val="0"/>
      <w:marRight w:val="0"/>
      <w:marTop w:val="0"/>
      <w:marBottom w:val="0"/>
      <w:divBdr>
        <w:top w:val="none" w:sz="0" w:space="0" w:color="auto"/>
        <w:left w:val="none" w:sz="0" w:space="0" w:color="auto"/>
        <w:bottom w:val="none" w:sz="0" w:space="0" w:color="auto"/>
        <w:right w:val="none" w:sz="0" w:space="0" w:color="auto"/>
      </w:divBdr>
    </w:div>
    <w:div w:id="1072315057">
      <w:bodyDiv w:val="1"/>
      <w:marLeft w:val="0"/>
      <w:marRight w:val="0"/>
      <w:marTop w:val="0"/>
      <w:marBottom w:val="0"/>
      <w:divBdr>
        <w:top w:val="none" w:sz="0" w:space="0" w:color="auto"/>
        <w:left w:val="none" w:sz="0" w:space="0" w:color="auto"/>
        <w:bottom w:val="none" w:sz="0" w:space="0" w:color="auto"/>
        <w:right w:val="none" w:sz="0" w:space="0" w:color="auto"/>
      </w:divBdr>
    </w:div>
    <w:div w:id="1097484272">
      <w:bodyDiv w:val="1"/>
      <w:marLeft w:val="0"/>
      <w:marRight w:val="0"/>
      <w:marTop w:val="0"/>
      <w:marBottom w:val="0"/>
      <w:divBdr>
        <w:top w:val="none" w:sz="0" w:space="0" w:color="auto"/>
        <w:left w:val="none" w:sz="0" w:space="0" w:color="auto"/>
        <w:bottom w:val="none" w:sz="0" w:space="0" w:color="auto"/>
        <w:right w:val="none" w:sz="0" w:space="0" w:color="auto"/>
      </w:divBdr>
    </w:div>
    <w:div w:id="1115514296">
      <w:bodyDiv w:val="1"/>
      <w:marLeft w:val="0"/>
      <w:marRight w:val="0"/>
      <w:marTop w:val="0"/>
      <w:marBottom w:val="0"/>
      <w:divBdr>
        <w:top w:val="none" w:sz="0" w:space="0" w:color="auto"/>
        <w:left w:val="none" w:sz="0" w:space="0" w:color="auto"/>
        <w:bottom w:val="none" w:sz="0" w:space="0" w:color="auto"/>
        <w:right w:val="none" w:sz="0" w:space="0" w:color="auto"/>
      </w:divBdr>
    </w:div>
    <w:div w:id="1124468777">
      <w:bodyDiv w:val="1"/>
      <w:marLeft w:val="0"/>
      <w:marRight w:val="0"/>
      <w:marTop w:val="0"/>
      <w:marBottom w:val="0"/>
      <w:divBdr>
        <w:top w:val="none" w:sz="0" w:space="0" w:color="auto"/>
        <w:left w:val="none" w:sz="0" w:space="0" w:color="auto"/>
        <w:bottom w:val="none" w:sz="0" w:space="0" w:color="auto"/>
        <w:right w:val="none" w:sz="0" w:space="0" w:color="auto"/>
      </w:divBdr>
    </w:div>
    <w:div w:id="1168326558">
      <w:bodyDiv w:val="1"/>
      <w:marLeft w:val="0"/>
      <w:marRight w:val="0"/>
      <w:marTop w:val="0"/>
      <w:marBottom w:val="0"/>
      <w:divBdr>
        <w:top w:val="none" w:sz="0" w:space="0" w:color="auto"/>
        <w:left w:val="none" w:sz="0" w:space="0" w:color="auto"/>
        <w:bottom w:val="none" w:sz="0" w:space="0" w:color="auto"/>
        <w:right w:val="none" w:sz="0" w:space="0" w:color="auto"/>
      </w:divBdr>
    </w:div>
    <w:div w:id="1314530205">
      <w:bodyDiv w:val="1"/>
      <w:marLeft w:val="0"/>
      <w:marRight w:val="0"/>
      <w:marTop w:val="0"/>
      <w:marBottom w:val="0"/>
      <w:divBdr>
        <w:top w:val="none" w:sz="0" w:space="0" w:color="auto"/>
        <w:left w:val="none" w:sz="0" w:space="0" w:color="auto"/>
        <w:bottom w:val="none" w:sz="0" w:space="0" w:color="auto"/>
        <w:right w:val="none" w:sz="0" w:space="0" w:color="auto"/>
      </w:divBdr>
    </w:div>
    <w:div w:id="1332679681">
      <w:bodyDiv w:val="1"/>
      <w:marLeft w:val="0"/>
      <w:marRight w:val="0"/>
      <w:marTop w:val="0"/>
      <w:marBottom w:val="0"/>
      <w:divBdr>
        <w:top w:val="none" w:sz="0" w:space="0" w:color="auto"/>
        <w:left w:val="none" w:sz="0" w:space="0" w:color="auto"/>
        <w:bottom w:val="none" w:sz="0" w:space="0" w:color="auto"/>
        <w:right w:val="none" w:sz="0" w:space="0" w:color="auto"/>
      </w:divBdr>
    </w:div>
    <w:div w:id="1356348585">
      <w:bodyDiv w:val="1"/>
      <w:marLeft w:val="0"/>
      <w:marRight w:val="0"/>
      <w:marTop w:val="0"/>
      <w:marBottom w:val="0"/>
      <w:divBdr>
        <w:top w:val="none" w:sz="0" w:space="0" w:color="auto"/>
        <w:left w:val="none" w:sz="0" w:space="0" w:color="auto"/>
        <w:bottom w:val="none" w:sz="0" w:space="0" w:color="auto"/>
        <w:right w:val="none" w:sz="0" w:space="0" w:color="auto"/>
      </w:divBdr>
    </w:div>
    <w:div w:id="1387608640">
      <w:bodyDiv w:val="1"/>
      <w:marLeft w:val="0"/>
      <w:marRight w:val="0"/>
      <w:marTop w:val="0"/>
      <w:marBottom w:val="0"/>
      <w:divBdr>
        <w:top w:val="none" w:sz="0" w:space="0" w:color="auto"/>
        <w:left w:val="none" w:sz="0" w:space="0" w:color="auto"/>
        <w:bottom w:val="none" w:sz="0" w:space="0" w:color="auto"/>
        <w:right w:val="none" w:sz="0" w:space="0" w:color="auto"/>
      </w:divBdr>
    </w:div>
    <w:div w:id="1397631187">
      <w:bodyDiv w:val="1"/>
      <w:marLeft w:val="0"/>
      <w:marRight w:val="0"/>
      <w:marTop w:val="0"/>
      <w:marBottom w:val="0"/>
      <w:divBdr>
        <w:top w:val="none" w:sz="0" w:space="0" w:color="auto"/>
        <w:left w:val="none" w:sz="0" w:space="0" w:color="auto"/>
        <w:bottom w:val="none" w:sz="0" w:space="0" w:color="auto"/>
        <w:right w:val="none" w:sz="0" w:space="0" w:color="auto"/>
      </w:divBdr>
    </w:div>
    <w:div w:id="1404375549">
      <w:bodyDiv w:val="1"/>
      <w:marLeft w:val="0"/>
      <w:marRight w:val="0"/>
      <w:marTop w:val="0"/>
      <w:marBottom w:val="0"/>
      <w:divBdr>
        <w:top w:val="none" w:sz="0" w:space="0" w:color="auto"/>
        <w:left w:val="none" w:sz="0" w:space="0" w:color="auto"/>
        <w:bottom w:val="none" w:sz="0" w:space="0" w:color="auto"/>
        <w:right w:val="none" w:sz="0" w:space="0" w:color="auto"/>
      </w:divBdr>
    </w:div>
    <w:div w:id="1405909409">
      <w:bodyDiv w:val="1"/>
      <w:marLeft w:val="0"/>
      <w:marRight w:val="0"/>
      <w:marTop w:val="0"/>
      <w:marBottom w:val="0"/>
      <w:divBdr>
        <w:top w:val="none" w:sz="0" w:space="0" w:color="auto"/>
        <w:left w:val="none" w:sz="0" w:space="0" w:color="auto"/>
        <w:bottom w:val="none" w:sz="0" w:space="0" w:color="auto"/>
        <w:right w:val="none" w:sz="0" w:space="0" w:color="auto"/>
      </w:divBdr>
      <w:divsChild>
        <w:div w:id="1323318151">
          <w:blockQuote w:val="1"/>
          <w:marLeft w:val="720"/>
          <w:marRight w:val="720"/>
          <w:marTop w:val="100"/>
          <w:marBottom w:val="100"/>
          <w:divBdr>
            <w:top w:val="none" w:sz="0" w:space="0" w:color="auto"/>
            <w:left w:val="single" w:sz="12" w:space="0" w:color="163D45"/>
            <w:bottom w:val="none" w:sz="0" w:space="0" w:color="auto"/>
            <w:right w:val="none" w:sz="0" w:space="0" w:color="auto"/>
          </w:divBdr>
        </w:div>
      </w:divsChild>
    </w:div>
    <w:div w:id="1454905200">
      <w:bodyDiv w:val="1"/>
      <w:marLeft w:val="0"/>
      <w:marRight w:val="0"/>
      <w:marTop w:val="0"/>
      <w:marBottom w:val="0"/>
      <w:divBdr>
        <w:top w:val="none" w:sz="0" w:space="0" w:color="auto"/>
        <w:left w:val="none" w:sz="0" w:space="0" w:color="auto"/>
        <w:bottom w:val="none" w:sz="0" w:space="0" w:color="auto"/>
        <w:right w:val="none" w:sz="0" w:space="0" w:color="auto"/>
      </w:divBdr>
    </w:div>
    <w:div w:id="1481311163">
      <w:bodyDiv w:val="1"/>
      <w:marLeft w:val="0"/>
      <w:marRight w:val="0"/>
      <w:marTop w:val="0"/>
      <w:marBottom w:val="0"/>
      <w:divBdr>
        <w:top w:val="none" w:sz="0" w:space="0" w:color="auto"/>
        <w:left w:val="none" w:sz="0" w:space="0" w:color="auto"/>
        <w:bottom w:val="none" w:sz="0" w:space="0" w:color="auto"/>
        <w:right w:val="none" w:sz="0" w:space="0" w:color="auto"/>
      </w:divBdr>
    </w:div>
    <w:div w:id="1498574907">
      <w:bodyDiv w:val="1"/>
      <w:marLeft w:val="0"/>
      <w:marRight w:val="0"/>
      <w:marTop w:val="0"/>
      <w:marBottom w:val="0"/>
      <w:divBdr>
        <w:top w:val="none" w:sz="0" w:space="0" w:color="auto"/>
        <w:left w:val="none" w:sz="0" w:space="0" w:color="auto"/>
        <w:bottom w:val="none" w:sz="0" w:space="0" w:color="auto"/>
        <w:right w:val="none" w:sz="0" w:space="0" w:color="auto"/>
      </w:divBdr>
    </w:div>
    <w:div w:id="1530682611">
      <w:bodyDiv w:val="1"/>
      <w:marLeft w:val="0"/>
      <w:marRight w:val="0"/>
      <w:marTop w:val="0"/>
      <w:marBottom w:val="0"/>
      <w:divBdr>
        <w:top w:val="none" w:sz="0" w:space="0" w:color="auto"/>
        <w:left w:val="none" w:sz="0" w:space="0" w:color="auto"/>
        <w:bottom w:val="none" w:sz="0" w:space="0" w:color="auto"/>
        <w:right w:val="none" w:sz="0" w:space="0" w:color="auto"/>
      </w:divBdr>
      <w:divsChild>
        <w:div w:id="667056274">
          <w:marLeft w:val="0"/>
          <w:marRight w:val="0"/>
          <w:marTop w:val="0"/>
          <w:marBottom w:val="0"/>
          <w:divBdr>
            <w:top w:val="none" w:sz="0" w:space="0" w:color="auto"/>
            <w:left w:val="none" w:sz="0" w:space="0" w:color="auto"/>
            <w:bottom w:val="none" w:sz="0" w:space="0" w:color="auto"/>
            <w:right w:val="none" w:sz="0" w:space="0" w:color="auto"/>
          </w:divBdr>
          <w:divsChild>
            <w:div w:id="2132823433">
              <w:marLeft w:val="0"/>
              <w:marRight w:val="0"/>
              <w:marTop w:val="0"/>
              <w:marBottom w:val="0"/>
              <w:divBdr>
                <w:top w:val="none" w:sz="0" w:space="0" w:color="auto"/>
                <w:left w:val="none" w:sz="0" w:space="0" w:color="auto"/>
                <w:bottom w:val="none" w:sz="0" w:space="0" w:color="auto"/>
                <w:right w:val="none" w:sz="0" w:space="0" w:color="auto"/>
              </w:divBdr>
              <w:divsChild>
                <w:div w:id="20140596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80756720">
          <w:marLeft w:val="0"/>
          <w:marRight w:val="0"/>
          <w:marTop w:val="0"/>
          <w:marBottom w:val="0"/>
          <w:divBdr>
            <w:top w:val="none" w:sz="0" w:space="0" w:color="auto"/>
            <w:left w:val="none" w:sz="0" w:space="0" w:color="auto"/>
            <w:bottom w:val="none" w:sz="0" w:space="0" w:color="auto"/>
            <w:right w:val="none" w:sz="0" w:space="0" w:color="auto"/>
          </w:divBdr>
          <w:divsChild>
            <w:div w:id="1004285184">
              <w:marLeft w:val="0"/>
              <w:marRight w:val="0"/>
              <w:marTop w:val="0"/>
              <w:marBottom w:val="0"/>
              <w:divBdr>
                <w:top w:val="none" w:sz="0" w:space="0" w:color="auto"/>
                <w:left w:val="none" w:sz="0" w:space="0" w:color="auto"/>
                <w:bottom w:val="none" w:sz="0" w:space="0" w:color="auto"/>
                <w:right w:val="none" w:sz="0" w:space="0" w:color="auto"/>
              </w:divBdr>
              <w:divsChild>
                <w:div w:id="83869306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59426714">
          <w:marLeft w:val="0"/>
          <w:marRight w:val="0"/>
          <w:marTop w:val="0"/>
          <w:marBottom w:val="0"/>
          <w:divBdr>
            <w:top w:val="none" w:sz="0" w:space="0" w:color="auto"/>
            <w:left w:val="none" w:sz="0" w:space="0" w:color="auto"/>
            <w:bottom w:val="none" w:sz="0" w:space="0" w:color="auto"/>
            <w:right w:val="none" w:sz="0" w:space="0" w:color="auto"/>
          </w:divBdr>
          <w:divsChild>
            <w:div w:id="167444859">
              <w:marLeft w:val="0"/>
              <w:marRight w:val="0"/>
              <w:marTop w:val="0"/>
              <w:marBottom w:val="0"/>
              <w:divBdr>
                <w:top w:val="none" w:sz="0" w:space="0" w:color="auto"/>
                <w:left w:val="none" w:sz="0" w:space="0" w:color="auto"/>
                <w:bottom w:val="none" w:sz="0" w:space="0" w:color="auto"/>
                <w:right w:val="none" w:sz="0" w:space="0" w:color="auto"/>
              </w:divBdr>
              <w:divsChild>
                <w:div w:id="259566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56768174">
          <w:marLeft w:val="0"/>
          <w:marRight w:val="0"/>
          <w:marTop w:val="0"/>
          <w:marBottom w:val="0"/>
          <w:divBdr>
            <w:top w:val="none" w:sz="0" w:space="0" w:color="auto"/>
            <w:left w:val="none" w:sz="0" w:space="0" w:color="auto"/>
            <w:bottom w:val="none" w:sz="0" w:space="0" w:color="auto"/>
            <w:right w:val="none" w:sz="0" w:space="0" w:color="auto"/>
          </w:divBdr>
          <w:divsChild>
            <w:div w:id="723529428">
              <w:marLeft w:val="0"/>
              <w:marRight w:val="0"/>
              <w:marTop w:val="0"/>
              <w:marBottom w:val="0"/>
              <w:divBdr>
                <w:top w:val="none" w:sz="0" w:space="0" w:color="auto"/>
                <w:left w:val="none" w:sz="0" w:space="0" w:color="auto"/>
                <w:bottom w:val="none" w:sz="0" w:space="0" w:color="auto"/>
                <w:right w:val="none" w:sz="0" w:space="0" w:color="auto"/>
              </w:divBdr>
              <w:divsChild>
                <w:div w:id="975796468">
                  <w:marLeft w:val="0"/>
                  <w:marRight w:val="0"/>
                  <w:marTop w:val="0"/>
                  <w:marBottom w:val="0"/>
                  <w:divBdr>
                    <w:top w:val="none" w:sz="0" w:space="0" w:color="auto"/>
                    <w:left w:val="none" w:sz="0" w:space="0" w:color="auto"/>
                    <w:bottom w:val="none" w:sz="0" w:space="0" w:color="auto"/>
                    <w:right w:val="none" w:sz="0" w:space="0" w:color="auto"/>
                  </w:divBdr>
                  <w:divsChild>
                    <w:div w:id="2051880265">
                      <w:marLeft w:val="0"/>
                      <w:marRight w:val="0"/>
                      <w:marTop w:val="0"/>
                      <w:marBottom w:val="0"/>
                      <w:divBdr>
                        <w:top w:val="none" w:sz="0" w:space="0" w:color="auto"/>
                        <w:left w:val="none" w:sz="0" w:space="0" w:color="auto"/>
                        <w:bottom w:val="none" w:sz="0" w:space="0" w:color="auto"/>
                        <w:right w:val="none" w:sz="0" w:space="0" w:color="auto"/>
                      </w:divBdr>
                      <w:divsChild>
                        <w:div w:id="2003894992">
                          <w:marLeft w:val="0"/>
                          <w:marRight w:val="0"/>
                          <w:marTop w:val="0"/>
                          <w:marBottom w:val="0"/>
                          <w:divBdr>
                            <w:top w:val="none" w:sz="0" w:space="0" w:color="auto"/>
                            <w:left w:val="none" w:sz="0" w:space="0" w:color="auto"/>
                            <w:bottom w:val="none" w:sz="0" w:space="0" w:color="auto"/>
                            <w:right w:val="none" w:sz="0" w:space="0" w:color="auto"/>
                          </w:divBdr>
                          <w:divsChild>
                            <w:div w:id="1091582117">
                              <w:marLeft w:val="0"/>
                              <w:marRight w:val="0"/>
                              <w:marTop w:val="0"/>
                              <w:marBottom w:val="0"/>
                              <w:divBdr>
                                <w:top w:val="none" w:sz="0" w:space="0" w:color="auto"/>
                                <w:left w:val="none" w:sz="0" w:space="0" w:color="auto"/>
                                <w:bottom w:val="none" w:sz="0" w:space="0" w:color="auto"/>
                                <w:right w:val="none" w:sz="0" w:space="0" w:color="auto"/>
                              </w:divBdr>
                            </w:div>
                            <w:div w:id="56538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35983">
                  <w:marLeft w:val="0"/>
                  <w:marRight w:val="0"/>
                  <w:marTop w:val="0"/>
                  <w:marBottom w:val="0"/>
                  <w:divBdr>
                    <w:top w:val="none" w:sz="0" w:space="0" w:color="auto"/>
                    <w:left w:val="none" w:sz="0" w:space="0" w:color="auto"/>
                    <w:bottom w:val="none" w:sz="0" w:space="0" w:color="auto"/>
                    <w:right w:val="none" w:sz="0" w:space="0" w:color="auto"/>
                  </w:divBdr>
                  <w:divsChild>
                    <w:div w:id="2090418174">
                      <w:marLeft w:val="0"/>
                      <w:marRight w:val="0"/>
                      <w:marTop w:val="0"/>
                      <w:marBottom w:val="0"/>
                      <w:divBdr>
                        <w:top w:val="none" w:sz="0" w:space="0" w:color="auto"/>
                        <w:left w:val="none" w:sz="0" w:space="0" w:color="auto"/>
                        <w:bottom w:val="none" w:sz="0" w:space="0" w:color="auto"/>
                        <w:right w:val="none" w:sz="0" w:space="0" w:color="auto"/>
                      </w:divBdr>
                      <w:divsChild>
                        <w:div w:id="1542783266">
                          <w:marLeft w:val="0"/>
                          <w:marRight w:val="0"/>
                          <w:marTop w:val="0"/>
                          <w:marBottom w:val="0"/>
                          <w:divBdr>
                            <w:top w:val="none" w:sz="0" w:space="0" w:color="auto"/>
                            <w:left w:val="none" w:sz="0" w:space="0" w:color="auto"/>
                            <w:bottom w:val="none" w:sz="0" w:space="0" w:color="auto"/>
                            <w:right w:val="none" w:sz="0" w:space="0" w:color="auto"/>
                          </w:divBdr>
                          <w:divsChild>
                            <w:div w:id="1279677350">
                              <w:marLeft w:val="0"/>
                              <w:marRight w:val="0"/>
                              <w:marTop w:val="0"/>
                              <w:marBottom w:val="0"/>
                              <w:divBdr>
                                <w:top w:val="none" w:sz="0" w:space="0" w:color="auto"/>
                                <w:left w:val="none" w:sz="0" w:space="0" w:color="auto"/>
                                <w:bottom w:val="none" w:sz="0" w:space="0" w:color="auto"/>
                                <w:right w:val="none" w:sz="0" w:space="0" w:color="auto"/>
                              </w:divBdr>
                            </w:div>
                            <w:div w:id="38282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711263">
                  <w:marLeft w:val="0"/>
                  <w:marRight w:val="0"/>
                  <w:marTop w:val="0"/>
                  <w:marBottom w:val="0"/>
                  <w:divBdr>
                    <w:top w:val="none" w:sz="0" w:space="0" w:color="auto"/>
                    <w:left w:val="none" w:sz="0" w:space="0" w:color="auto"/>
                    <w:bottom w:val="none" w:sz="0" w:space="0" w:color="auto"/>
                    <w:right w:val="none" w:sz="0" w:space="0" w:color="auto"/>
                  </w:divBdr>
                  <w:divsChild>
                    <w:div w:id="1658336954">
                      <w:marLeft w:val="0"/>
                      <w:marRight w:val="0"/>
                      <w:marTop w:val="0"/>
                      <w:marBottom w:val="0"/>
                      <w:divBdr>
                        <w:top w:val="none" w:sz="0" w:space="0" w:color="auto"/>
                        <w:left w:val="none" w:sz="0" w:space="0" w:color="auto"/>
                        <w:bottom w:val="none" w:sz="0" w:space="0" w:color="auto"/>
                        <w:right w:val="none" w:sz="0" w:space="0" w:color="auto"/>
                      </w:divBdr>
                      <w:divsChild>
                        <w:div w:id="880631654">
                          <w:marLeft w:val="0"/>
                          <w:marRight w:val="0"/>
                          <w:marTop w:val="0"/>
                          <w:marBottom w:val="0"/>
                          <w:divBdr>
                            <w:top w:val="none" w:sz="0" w:space="0" w:color="auto"/>
                            <w:left w:val="none" w:sz="0" w:space="0" w:color="auto"/>
                            <w:bottom w:val="none" w:sz="0" w:space="0" w:color="auto"/>
                            <w:right w:val="none" w:sz="0" w:space="0" w:color="auto"/>
                          </w:divBdr>
                          <w:divsChild>
                            <w:div w:id="526452950">
                              <w:marLeft w:val="0"/>
                              <w:marRight w:val="0"/>
                              <w:marTop w:val="0"/>
                              <w:marBottom w:val="0"/>
                              <w:divBdr>
                                <w:top w:val="none" w:sz="0" w:space="0" w:color="auto"/>
                                <w:left w:val="none" w:sz="0" w:space="0" w:color="auto"/>
                                <w:bottom w:val="none" w:sz="0" w:space="0" w:color="auto"/>
                                <w:right w:val="none" w:sz="0" w:space="0" w:color="auto"/>
                              </w:divBdr>
                            </w:div>
                            <w:div w:id="1909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279763">
                  <w:marLeft w:val="0"/>
                  <w:marRight w:val="0"/>
                  <w:marTop w:val="0"/>
                  <w:marBottom w:val="0"/>
                  <w:divBdr>
                    <w:top w:val="none" w:sz="0" w:space="0" w:color="auto"/>
                    <w:left w:val="none" w:sz="0" w:space="0" w:color="auto"/>
                    <w:bottom w:val="none" w:sz="0" w:space="0" w:color="auto"/>
                    <w:right w:val="none" w:sz="0" w:space="0" w:color="auto"/>
                  </w:divBdr>
                  <w:divsChild>
                    <w:div w:id="1286350730">
                      <w:marLeft w:val="0"/>
                      <w:marRight w:val="0"/>
                      <w:marTop w:val="0"/>
                      <w:marBottom w:val="0"/>
                      <w:divBdr>
                        <w:top w:val="none" w:sz="0" w:space="0" w:color="auto"/>
                        <w:left w:val="none" w:sz="0" w:space="0" w:color="auto"/>
                        <w:bottom w:val="none" w:sz="0" w:space="0" w:color="auto"/>
                        <w:right w:val="none" w:sz="0" w:space="0" w:color="auto"/>
                      </w:divBdr>
                      <w:divsChild>
                        <w:div w:id="681668718">
                          <w:marLeft w:val="0"/>
                          <w:marRight w:val="0"/>
                          <w:marTop w:val="0"/>
                          <w:marBottom w:val="0"/>
                          <w:divBdr>
                            <w:top w:val="none" w:sz="0" w:space="0" w:color="auto"/>
                            <w:left w:val="none" w:sz="0" w:space="0" w:color="auto"/>
                            <w:bottom w:val="none" w:sz="0" w:space="0" w:color="auto"/>
                            <w:right w:val="none" w:sz="0" w:space="0" w:color="auto"/>
                          </w:divBdr>
                          <w:divsChild>
                            <w:div w:id="124008123">
                              <w:marLeft w:val="0"/>
                              <w:marRight w:val="0"/>
                              <w:marTop w:val="0"/>
                              <w:marBottom w:val="0"/>
                              <w:divBdr>
                                <w:top w:val="none" w:sz="0" w:space="0" w:color="auto"/>
                                <w:left w:val="none" w:sz="0" w:space="0" w:color="auto"/>
                                <w:bottom w:val="none" w:sz="0" w:space="0" w:color="auto"/>
                                <w:right w:val="none" w:sz="0" w:space="0" w:color="auto"/>
                              </w:divBdr>
                            </w:div>
                            <w:div w:id="99938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955662">
          <w:marLeft w:val="0"/>
          <w:marRight w:val="0"/>
          <w:marTop w:val="0"/>
          <w:marBottom w:val="0"/>
          <w:divBdr>
            <w:top w:val="none" w:sz="0" w:space="0" w:color="auto"/>
            <w:left w:val="none" w:sz="0" w:space="0" w:color="auto"/>
            <w:bottom w:val="none" w:sz="0" w:space="0" w:color="auto"/>
            <w:right w:val="none" w:sz="0" w:space="0" w:color="auto"/>
          </w:divBdr>
          <w:divsChild>
            <w:div w:id="811093440">
              <w:marLeft w:val="0"/>
              <w:marRight w:val="0"/>
              <w:marTop w:val="0"/>
              <w:marBottom w:val="0"/>
              <w:divBdr>
                <w:top w:val="none" w:sz="0" w:space="0" w:color="auto"/>
                <w:left w:val="none" w:sz="0" w:space="0" w:color="auto"/>
                <w:bottom w:val="none" w:sz="0" w:space="0" w:color="auto"/>
                <w:right w:val="none" w:sz="0" w:space="0" w:color="auto"/>
              </w:divBdr>
              <w:divsChild>
                <w:div w:id="187487901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31733767">
          <w:marLeft w:val="0"/>
          <w:marRight w:val="0"/>
          <w:marTop w:val="0"/>
          <w:marBottom w:val="0"/>
          <w:divBdr>
            <w:top w:val="none" w:sz="0" w:space="0" w:color="auto"/>
            <w:left w:val="none" w:sz="0" w:space="0" w:color="auto"/>
            <w:bottom w:val="none" w:sz="0" w:space="0" w:color="auto"/>
            <w:right w:val="none" w:sz="0" w:space="0" w:color="auto"/>
          </w:divBdr>
          <w:divsChild>
            <w:div w:id="43333809">
              <w:marLeft w:val="0"/>
              <w:marRight w:val="0"/>
              <w:marTop w:val="0"/>
              <w:marBottom w:val="0"/>
              <w:divBdr>
                <w:top w:val="none" w:sz="0" w:space="0" w:color="auto"/>
                <w:left w:val="none" w:sz="0" w:space="0" w:color="auto"/>
                <w:bottom w:val="none" w:sz="0" w:space="0" w:color="auto"/>
                <w:right w:val="none" w:sz="0" w:space="0" w:color="auto"/>
              </w:divBdr>
            </w:div>
          </w:divsChild>
        </w:div>
        <w:div w:id="1064646131">
          <w:marLeft w:val="0"/>
          <w:marRight w:val="0"/>
          <w:marTop w:val="0"/>
          <w:marBottom w:val="0"/>
          <w:divBdr>
            <w:top w:val="none" w:sz="0" w:space="0" w:color="auto"/>
            <w:left w:val="none" w:sz="0" w:space="0" w:color="auto"/>
            <w:bottom w:val="none" w:sz="0" w:space="0" w:color="auto"/>
            <w:right w:val="none" w:sz="0" w:space="0" w:color="auto"/>
          </w:divBdr>
          <w:divsChild>
            <w:div w:id="1866945570">
              <w:marLeft w:val="0"/>
              <w:marRight w:val="0"/>
              <w:marTop w:val="0"/>
              <w:marBottom w:val="0"/>
              <w:divBdr>
                <w:top w:val="none" w:sz="0" w:space="0" w:color="auto"/>
                <w:left w:val="none" w:sz="0" w:space="0" w:color="auto"/>
                <w:bottom w:val="none" w:sz="0" w:space="0" w:color="auto"/>
                <w:right w:val="none" w:sz="0" w:space="0" w:color="auto"/>
              </w:divBdr>
              <w:divsChild>
                <w:div w:id="188351719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93056884">
          <w:marLeft w:val="0"/>
          <w:marRight w:val="0"/>
          <w:marTop w:val="0"/>
          <w:marBottom w:val="0"/>
          <w:divBdr>
            <w:top w:val="none" w:sz="0" w:space="0" w:color="auto"/>
            <w:left w:val="none" w:sz="0" w:space="0" w:color="auto"/>
            <w:bottom w:val="none" w:sz="0" w:space="0" w:color="auto"/>
            <w:right w:val="none" w:sz="0" w:space="0" w:color="auto"/>
          </w:divBdr>
          <w:divsChild>
            <w:div w:id="515583134">
              <w:marLeft w:val="0"/>
              <w:marRight w:val="0"/>
              <w:marTop w:val="0"/>
              <w:marBottom w:val="0"/>
              <w:divBdr>
                <w:top w:val="none" w:sz="0" w:space="0" w:color="auto"/>
                <w:left w:val="none" w:sz="0" w:space="0" w:color="auto"/>
                <w:bottom w:val="none" w:sz="0" w:space="0" w:color="auto"/>
                <w:right w:val="none" w:sz="0" w:space="0" w:color="auto"/>
              </w:divBdr>
              <w:divsChild>
                <w:div w:id="84412686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1594506593">
          <w:marLeft w:val="0"/>
          <w:marRight w:val="0"/>
          <w:marTop w:val="0"/>
          <w:marBottom w:val="0"/>
          <w:divBdr>
            <w:top w:val="none" w:sz="0" w:space="0" w:color="auto"/>
            <w:left w:val="none" w:sz="0" w:space="0" w:color="auto"/>
            <w:bottom w:val="none" w:sz="0" w:space="0" w:color="auto"/>
            <w:right w:val="none" w:sz="0" w:space="0" w:color="auto"/>
          </w:divBdr>
          <w:divsChild>
            <w:div w:id="571935977">
              <w:marLeft w:val="0"/>
              <w:marRight w:val="0"/>
              <w:marTop w:val="0"/>
              <w:marBottom w:val="0"/>
              <w:divBdr>
                <w:top w:val="none" w:sz="0" w:space="0" w:color="auto"/>
                <w:left w:val="none" w:sz="0" w:space="0" w:color="auto"/>
                <w:bottom w:val="none" w:sz="0" w:space="0" w:color="auto"/>
                <w:right w:val="none" w:sz="0" w:space="0" w:color="auto"/>
              </w:divBdr>
              <w:divsChild>
                <w:div w:id="169962448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532919172">
      <w:bodyDiv w:val="1"/>
      <w:marLeft w:val="0"/>
      <w:marRight w:val="0"/>
      <w:marTop w:val="0"/>
      <w:marBottom w:val="0"/>
      <w:divBdr>
        <w:top w:val="none" w:sz="0" w:space="0" w:color="auto"/>
        <w:left w:val="none" w:sz="0" w:space="0" w:color="auto"/>
        <w:bottom w:val="none" w:sz="0" w:space="0" w:color="auto"/>
        <w:right w:val="none" w:sz="0" w:space="0" w:color="auto"/>
      </w:divBdr>
    </w:div>
    <w:div w:id="1554849080">
      <w:bodyDiv w:val="1"/>
      <w:marLeft w:val="0"/>
      <w:marRight w:val="0"/>
      <w:marTop w:val="0"/>
      <w:marBottom w:val="0"/>
      <w:divBdr>
        <w:top w:val="none" w:sz="0" w:space="0" w:color="auto"/>
        <w:left w:val="none" w:sz="0" w:space="0" w:color="auto"/>
        <w:bottom w:val="none" w:sz="0" w:space="0" w:color="auto"/>
        <w:right w:val="none" w:sz="0" w:space="0" w:color="auto"/>
      </w:divBdr>
    </w:div>
    <w:div w:id="1570925138">
      <w:bodyDiv w:val="1"/>
      <w:marLeft w:val="0"/>
      <w:marRight w:val="0"/>
      <w:marTop w:val="0"/>
      <w:marBottom w:val="0"/>
      <w:divBdr>
        <w:top w:val="none" w:sz="0" w:space="0" w:color="auto"/>
        <w:left w:val="none" w:sz="0" w:space="0" w:color="auto"/>
        <w:bottom w:val="none" w:sz="0" w:space="0" w:color="auto"/>
        <w:right w:val="none" w:sz="0" w:space="0" w:color="auto"/>
      </w:divBdr>
    </w:div>
    <w:div w:id="1624194770">
      <w:bodyDiv w:val="1"/>
      <w:marLeft w:val="0"/>
      <w:marRight w:val="0"/>
      <w:marTop w:val="0"/>
      <w:marBottom w:val="0"/>
      <w:divBdr>
        <w:top w:val="none" w:sz="0" w:space="0" w:color="auto"/>
        <w:left w:val="none" w:sz="0" w:space="0" w:color="auto"/>
        <w:bottom w:val="none" w:sz="0" w:space="0" w:color="auto"/>
        <w:right w:val="none" w:sz="0" w:space="0" w:color="auto"/>
      </w:divBdr>
    </w:div>
    <w:div w:id="1626691275">
      <w:bodyDiv w:val="1"/>
      <w:marLeft w:val="0"/>
      <w:marRight w:val="0"/>
      <w:marTop w:val="0"/>
      <w:marBottom w:val="0"/>
      <w:divBdr>
        <w:top w:val="none" w:sz="0" w:space="0" w:color="auto"/>
        <w:left w:val="none" w:sz="0" w:space="0" w:color="auto"/>
        <w:bottom w:val="none" w:sz="0" w:space="0" w:color="auto"/>
        <w:right w:val="none" w:sz="0" w:space="0" w:color="auto"/>
      </w:divBdr>
    </w:div>
    <w:div w:id="1654600537">
      <w:bodyDiv w:val="1"/>
      <w:marLeft w:val="0"/>
      <w:marRight w:val="0"/>
      <w:marTop w:val="0"/>
      <w:marBottom w:val="0"/>
      <w:divBdr>
        <w:top w:val="none" w:sz="0" w:space="0" w:color="auto"/>
        <w:left w:val="none" w:sz="0" w:space="0" w:color="auto"/>
        <w:bottom w:val="none" w:sz="0" w:space="0" w:color="auto"/>
        <w:right w:val="none" w:sz="0" w:space="0" w:color="auto"/>
      </w:divBdr>
    </w:div>
    <w:div w:id="1675912393">
      <w:bodyDiv w:val="1"/>
      <w:marLeft w:val="0"/>
      <w:marRight w:val="0"/>
      <w:marTop w:val="0"/>
      <w:marBottom w:val="0"/>
      <w:divBdr>
        <w:top w:val="none" w:sz="0" w:space="0" w:color="auto"/>
        <w:left w:val="none" w:sz="0" w:space="0" w:color="auto"/>
        <w:bottom w:val="none" w:sz="0" w:space="0" w:color="auto"/>
        <w:right w:val="none" w:sz="0" w:space="0" w:color="auto"/>
      </w:divBdr>
    </w:div>
    <w:div w:id="1682508981">
      <w:bodyDiv w:val="1"/>
      <w:marLeft w:val="0"/>
      <w:marRight w:val="0"/>
      <w:marTop w:val="0"/>
      <w:marBottom w:val="0"/>
      <w:divBdr>
        <w:top w:val="none" w:sz="0" w:space="0" w:color="auto"/>
        <w:left w:val="none" w:sz="0" w:space="0" w:color="auto"/>
        <w:bottom w:val="none" w:sz="0" w:space="0" w:color="auto"/>
        <w:right w:val="none" w:sz="0" w:space="0" w:color="auto"/>
      </w:divBdr>
    </w:div>
    <w:div w:id="1710841241">
      <w:bodyDiv w:val="1"/>
      <w:marLeft w:val="0"/>
      <w:marRight w:val="0"/>
      <w:marTop w:val="0"/>
      <w:marBottom w:val="0"/>
      <w:divBdr>
        <w:top w:val="none" w:sz="0" w:space="0" w:color="auto"/>
        <w:left w:val="none" w:sz="0" w:space="0" w:color="auto"/>
        <w:bottom w:val="none" w:sz="0" w:space="0" w:color="auto"/>
        <w:right w:val="none" w:sz="0" w:space="0" w:color="auto"/>
      </w:divBdr>
    </w:div>
    <w:div w:id="1734498338">
      <w:bodyDiv w:val="1"/>
      <w:marLeft w:val="0"/>
      <w:marRight w:val="0"/>
      <w:marTop w:val="0"/>
      <w:marBottom w:val="0"/>
      <w:divBdr>
        <w:top w:val="none" w:sz="0" w:space="0" w:color="auto"/>
        <w:left w:val="none" w:sz="0" w:space="0" w:color="auto"/>
        <w:bottom w:val="none" w:sz="0" w:space="0" w:color="auto"/>
        <w:right w:val="none" w:sz="0" w:space="0" w:color="auto"/>
      </w:divBdr>
    </w:div>
    <w:div w:id="1744714026">
      <w:bodyDiv w:val="1"/>
      <w:marLeft w:val="0"/>
      <w:marRight w:val="0"/>
      <w:marTop w:val="0"/>
      <w:marBottom w:val="0"/>
      <w:divBdr>
        <w:top w:val="none" w:sz="0" w:space="0" w:color="auto"/>
        <w:left w:val="none" w:sz="0" w:space="0" w:color="auto"/>
        <w:bottom w:val="none" w:sz="0" w:space="0" w:color="auto"/>
        <w:right w:val="none" w:sz="0" w:space="0" w:color="auto"/>
      </w:divBdr>
    </w:div>
    <w:div w:id="1751196432">
      <w:bodyDiv w:val="1"/>
      <w:marLeft w:val="0"/>
      <w:marRight w:val="0"/>
      <w:marTop w:val="0"/>
      <w:marBottom w:val="0"/>
      <w:divBdr>
        <w:top w:val="none" w:sz="0" w:space="0" w:color="auto"/>
        <w:left w:val="none" w:sz="0" w:space="0" w:color="auto"/>
        <w:bottom w:val="none" w:sz="0" w:space="0" w:color="auto"/>
        <w:right w:val="none" w:sz="0" w:space="0" w:color="auto"/>
      </w:divBdr>
    </w:div>
    <w:div w:id="1753505940">
      <w:bodyDiv w:val="1"/>
      <w:marLeft w:val="0"/>
      <w:marRight w:val="0"/>
      <w:marTop w:val="0"/>
      <w:marBottom w:val="0"/>
      <w:divBdr>
        <w:top w:val="none" w:sz="0" w:space="0" w:color="auto"/>
        <w:left w:val="none" w:sz="0" w:space="0" w:color="auto"/>
        <w:bottom w:val="none" w:sz="0" w:space="0" w:color="auto"/>
        <w:right w:val="none" w:sz="0" w:space="0" w:color="auto"/>
      </w:divBdr>
    </w:div>
    <w:div w:id="1767651225">
      <w:bodyDiv w:val="1"/>
      <w:marLeft w:val="0"/>
      <w:marRight w:val="0"/>
      <w:marTop w:val="0"/>
      <w:marBottom w:val="0"/>
      <w:divBdr>
        <w:top w:val="none" w:sz="0" w:space="0" w:color="auto"/>
        <w:left w:val="none" w:sz="0" w:space="0" w:color="auto"/>
        <w:bottom w:val="none" w:sz="0" w:space="0" w:color="auto"/>
        <w:right w:val="none" w:sz="0" w:space="0" w:color="auto"/>
      </w:divBdr>
    </w:div>
    <w:div w:id="1782798996">
      <w:bodyDiv w:val="1"/>
      <w:marLeft w:val="0"/>
      <w:marRight w:val="0"/>
      <w:marTop w:val="0"/>
      <w:marBottom w:val="0"/>
      <w:divBdr>
        <w:top w:val="none" w:sz="0" w:space="0" w:color="auto"/>
        <w:left w:val="none" w:sz="0" w:space="0" w:color="auto"/>
        <w:bottom w:val="none" w:sz="0" w:space="0" w:color="auto"/>
        <w:right w:val="none" w:sz="0" w:space="0" w:color="auto"/>
      </w:divBdr>
    </w:div>
    <w:div w:id="1786389211">
      <w:bodyDiv w:val="1"/>
      <w:marLeft w:val="0"/>
      <w:marRight w:val="0"/>
      <w:marTop w:val="0"/>
      <w:marBottom w:val="0"/>
      <w:divBdr>
        <w:top w:val="none" w:sz="0" w:space="0" w:color="auto"/>
        <w:left w:val="none" w:sz="0" w:space="0" w:color="auto"/>
        <w:bottom w:val="none" w:sz="0" w:space="0" w:color="auto"/>
        <w:right w:val="none" w:sz="0" w:space="0" w:color="auto"/>
      </w:divBdr>
    </w:div>
    <w:div w:id="1789738964">
      <w:bodyDiv w:val="1"/>
      <w:marLeft w:val="0"/>
      <w:marRight w:val="0"/>
      <w:marTop w:val="0"/>
      <w:marBottom w:val="0"/>
      <w:divBdr>
        <w:top w:val="none" w:sz="0" w:space="0" w:color="auto"/>
        <w:left w:val="none" w:sz="0" w:space="0" w:color="auto"/>
        <w:bottom w:val="none" w:sz="0" w:space="0" w:color="auto"/>
        <w:right w:val="none" w:sz="0" w:space="0" w:color="auto"/>
      </w:divBdr>
    </w:div>
    <w:div w:id="1794708291">
      <w:bodyDiv w:val="1"/>
      <w:marLeft w:val="0"/>
      <w:marRight w:val="0"/>
      <w:marTop w:val="0"/>
      <w:marBottom w:val="0"/>
      <w:divBdr>
        <w:top w:val="none" w:sz="0" w:space="0" w:color="auto"/>
        <w:left w:val="none" w:sz="0" w:space="0" w:color="auto"/>
        <w:bottom w:val="none" w:sz="0" w:space="0" w:color="auto"/>
        <w:right w:val="none" w:sz="0" w:space="0" w:color="auto"/>
      </w:divBdr>
    </w:div>
    <w:div w:id="1796752800">
      <w:bodyDiv w:val="1"/>
      <w:marLeft w:val="0"/>
      <w:marRight w:val="0"/>
      <w:marTop w:val="0"/>
      <w:marBottom w:val="0"/>
      <w:divBdr>
        <w:top w:val="none" w:sz="0" w:space="0" w:color="auto"/>
        <w:left w:val="none" w:sz="0" w:space="0" w:color="auto"/>
        <w:bottom w:val="none" w:sz="0" w:space="0" w:color="auto"/>
        <w:right w:val="none" w:sz="0" w:space="0" w:color="auto"/>
      </w:divBdr>
    </w:div>
    <w:div w:id="1853491343">
      <w:bodyDiv w:val="1"/>
      <w:marLeft w:val="0"/>
      <w:marRight w:val="0"/>
      <w:marTop w:val="0"/>
      <w:marBottom w:val="0"/>
      <w:divBdr>
        <w:top w:val="none" w:sz="0" w:space="0" w:color="auto"/>
        <w:left w:val="none" w:sz="0" w:space="0" w:color="auto"/>
        <w:bottom w:val="none" w:sz="0" w:space="0" w:color="auto"/>
        <w:right w:val="none" w:sz="0" w:space="0" w:color="auto"/>
      </w:divBdr>
    </w:div>
    <w:div w:id="1860466407">
      <w:bodyDiv w:val="1"/>
      <w:marLeft w:val="0"/>
      <w:marRight w:val="0"/>
      <w:marTop w:val="0"/>
      <w:marBottom w:val="0"/>
      <w:divBdr>
        <w:top w:val="none" w:sz="0" w:space="0" w:color="auto"/>
        <w:left w:val="none" w:sz="0" w:space="0" w:color="auto"/>
        <w:bottom w:val="none" w:sz="0" w:space="0" w:color="auto"/>
        <w:right w:val="none" w:sz="0" w:space="0" w:color="auto"/>
      </w:divBdr>
    </w:div>
    <w:div w:id="1888449148">
      <w:bodyDiv w:val="1"/>
      <w:marLeft w:val="0"/>
      <w:marRight w:val="0"/>
      <w:marTop w:val="0"/>
      <w:marBottom w:val="0"/>
      <w:divBdr>
        <w:top w:val="none" w:sz="0" w:space="0" w:color="auto"/>
        <w:left w:val="none" w:sz="0" w:space="0" w:color="auto"/>
        <w:bottom w:val="none" w:sz="0" w:space="0" w:color="auto"/>
        <w:right w:val="none" w:sz="0" w:space="0" w:color="auto"/>
      </w:divBdr>
    </w:div>
    <w:div w:id="1920207375">
      <w:bodyDiv w:val="1"/>
      <w:marLeft w:val="0"/>
      <w:marRight w:val="0"/>
      <w:marTop w:val="0"/>
      <w:marBottom w:val="0"/>
      <w:divBdr>
        <w:top w:val="none" w:sz="0" w:space="0" w:color="auto"/>
        <w:left w:val="none" w:sz="0" w:space="0" w:color="auto"/>
        <w:bottom w:val="none" w:sz="0" w:space="0" w:color="auto"/>
        <w:right w:val="none" w:sz="0" w:space="0" w:color="auto"/>
      </w:divBdr>
    </w:div>
    <w:div w:id="1921207605">
      <w:bodyDiv w:val="1"/>
      <w:marLeft w:val="0"/>
      <w:marRight w:val="0"/>
      <w:marTop w:val="0"/>
      <w:marBottom w:val="0"/>
      <w:divBdr>
        <w:top w:val="none" w:sz="0" w:space="0" w:color="auto"/>
        <w:left w:val="none" w:sz="0" w:space="0" w:color="auto"/>
        <w:bottom w:val="none" w:sz="0" w:space="0" w:color="auto"/>
        <w:right w:val="none" w:sz="0" w:space="0" w:color="auto"/>
      </w:divBdr>
    </w:div>
    <w:div w:id="2087455421">
      <w:bodyDiv w:val="1"/>
      <w:marLeft w:val="0"/>
      <w:marRight w:val="0"/>
      <w:marTop w:val="0"/>
      <w:marBottom w:val="0"/>
      <w:divBdr>
        <w:top w:val="none" w:sz="0" w:space="0" w:color="auto"/>
        <w:left w:val="none" w:sz="0" w:space="0" w:color="auto"/>
        <w:bottom w:val="none" w:sz="0" w:space="0" w:color="auto"/>
        <w:right w:val="none" w:sz="0" w:space="0" w:color="auto"/>
      </w:divBdr>
    </w:div>
    <w:div w:id="211990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pital-monki.h2.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zpital-monki.h2.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5E01A-2CBB-4103-B595-2EF5917E5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12</Pages>
  <Words>4682</Words>
  <Characters>28095</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jstankiewicz</cp:lastModifiedBy>
  <cp:revision>85</cp:revision>
  <cp:lastPrinted>2025-10-13T06:38:00Z</cp:lastPrinted>
  <dcterms:created xsi:type="dcterms:W3CDTF">2025-10-30T09:28:00Z</dcterms:created>
  <dcterms:modified xsi:type="dcterms:W3CDTF">2026-01-28T09:46:00Z</dcterms:modified>
</cp:coreProperties>
</file>